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E46EE" w:rsidRDefault="006E46EE" w:rsidP="006E46EE">
      <w:pPr>
        <w:widowControl w:val="0"/>
        <w:jc w:val="center"/>
        <w:rPr>
          <w:rFonts w:ascii="GHEA Grapalat" w:hAnsi="GHEA Grapalat"/>
          <w:sz w:val="20"/>
          <w:szCs w:val="20"/>
        </w:rPr>
      </w:pPr>
      <w:r w:rsidRPr="00002684">
        <w:rPr>
          <w:rFonts w:ascii="GHEA Grapalat" w:hAnsi="GHEA Grapalat"/>
          <w:sz w:val="20"/>
          <w:szCs w:val="20"/>
        </w:rPr>
        <w:t xml:space="preserve">О ЗАПРОСЕ КОТИРОВОЧНЫХ ЦЕН </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91CE5">
        <w:rPr>
          <w:rFonts w:ascii="GHEA Grapalat" w:hAnsi="GHEA Grapalat"/>
          <w:i w:val="0"/>
          <w:sz w:val="24"/>
          <w:szCs w:val="24"/>
          <w:lang w:val="hy-AM"/>
        </w:rPr>
        <w:t>31</w:t>
      </w:r>
      <w:r w:rsidRPr="009044F1">
        <w:rPr>
          <w:rFonts w:ascii="GHEA Grapalat" w:hAnsi="GHEA Grapalat"/>
          <w:i w:val="0"/>
          <w:sz w:val="24"/>
          <w:szCs w:val="24"/>
        </w:rPr>
        <w:t>" "</w:t>
      </w:r>
      <w:r w:rsidR="002305C1">
        <w:rPr>
          <w:rFonts w:ascii="GHEA Grapalat" w:hAnsi="GHEA Grapalat"/>
          <w:i w:val="0"/>
          <w:sz w:val="24"/>
          <w:szCs w:val="24"/>
        </w:rPr>
        <w:t>мая</w:t>
      </w:r>
      <w:r w:rsidRPr="009044F1">
        <w:rPr>
          <w:rFonts w:ascii="GHEA Grapalat" w:hAnsi="GHEA Grapalat"/>
          <w:i w:val="0"/>
          <w:sz w:val="24"/>
          <w:szCs w:val="24"/>
        </w:rPr>
        <w:t>" 20</w:t>
      </w:r>
      <w:r w:rsidR="006E46EE">
        <w:rPr>
          <w:rFonts w:ascii="GHEA Grapalat" w:hAnsi="GHEA Grapalat"/>
          <w:i w:val="0"/>
          <w:sz w:val="24"/>
          <w:szCs w:val="24"/>
        </w:rPr>
        <w:t>2</w:t>
      </w:r>
      <w:r w:rsidR="00973105">
        <w:rPr>
          <w:rFonts w:ascii="GHEA Grapalat" w:hAnsi="GHEA Grapalat"/>
          <w:i w:val="0"/>
          <w:sz w:val="24"/>
          <w:szCs w:val="24"/>
        </w:rPr>
        <w:t>3</w:t>
      </w:r>
      <w:r w:rsidR="00AA7117">
        <w:rPr>
          <w:rFonts w:ascii="GHEA Grapalat" w:hAnsi="GHEA Grapalat"/>
          <w:i w:val="0"/>
          <w:sz w:val="24"/>
          <w:szCs w:val="24"/>
        </w:rPr>
        <w:t xml:space="preserve"> </w:t>
      </w:r>
      <w:r w:rsidRPr="009044F1">
        <w:rPr>
          <w:rFonts w:ascii="GHEA Grapalat" w:hAnsi="GHEA Grapalat"/>
          <w:i w:val="0"/>
          <w:sz w:val="24"/>
          <w:szCs w:val="24"/>
        </w:rPr>
        <w:t>года</w:t>
      </w:r>
      <w:r w:rsidR="006E46EE">
        <w:rPr>
          <w:rFonts w:ascii="GHEA Grapalat" w:hAnsi="GHEA Grapalat"/>
          <w:i w:val="0"/>
          <w:sz w:val="24"/>
          <w:szCs w:val="24"/>
        </w:rPr>
        <w:t xml:space="preserve"> </w:t>
      </w:r>
      <w:r w:rsidR="006E46EE" w:rsidRPr="009044F1">
        <w:rPr>
          <w:rFonts w:ascii="GHEA Grapalat" w:hAnsi="GHEA Grapalat"/>
          <w:i w:val="0"/>
          <w:sz w:val="24"/>
          <w:szCs w:val="24"/>
        </w:rPr>
        <w:t>номер</w:t>
      </w:r>
      <w:r w:rsidRPr="009044F1">
        <w:rPr>
          <w:rFonts w:ascii="GHEA Grapalat" w:hAnsi="GHEA Grapalat"/>
          <w:i w:val="0"/>
          <w:sz w:val="24"/>
          <w:szCs w:val="24"/>
        </w:rPr>
        <w:t xml:space="preserve"> "</w:t>
      </w:r>
      <w:r w:rsidR="006E46EE">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6E46EE">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E46EE" w:rsidRPr="006E46EE">
        <w:rPr>
          <w:rFonts w:ascii="GHEA Grapalat" w:hAnsi="GHEA Grapalat"/>
          <w:i w:val="0"/>
          <w:sz w:val="24"/>
          <w:szCs w:val="24"/>
        </w:rPr>
        <w:t>ԳՀԱՊՁԲ-2023/</w:t>
      </w:r>
      <w:r w:rsidR="00973105">
        <w:rPr>
          <w:rFonts w:ascii="GHEA Grapalat" w:hAnsi="GHEA Grapalat"/>
          <w:i w:val="0"/>
          <w:sz w:val="24"/>
          <w:szCs w:val="24"/>
        </w:rPr>
        <w:t>1</w:t>
      </w:r>
      <w:r w:rsidR="00602490" w:rsidRPr="00235464">
        <w:rPr>
          <w:rFonts w:ascii="GHEA Grapalat" w:hAnsi="GHEA Grapalat"/>
          <w:i w:val="0"/>
          <w:sz w:val="24"/>
          <w:szCs w:val="24"/>
        </w:rPr>
        <w:t>5</w:t>
      </w:r>
      <w:r w:rsidR="006E46EE" w:rsidRPr="006E46EE">
        <w:rPr>
          <w:rFonts w:ascii="GHEA Grapalat" w:hAnsi="GHEA Grapalat"/>
          <w:i w:val="0"/>
          <w:sz w:val="24"/>
          <w:szCs w:val="24"/>
        </w:rPr>
        <w:t>-</w:t>
      </w:r>
      <w:r w:rsidR="002305C1">
        <w:rPr>
          <w:rFonts w:ascii="GHEA Grapalat" w:hAnsi="GHEA Grapalat"/>
          <w:i w:val="0"/>
          <w:sz w:val="24"/>
          <w:szCs w:val="24"/>
        </w:rPr>
        <w:t>5</w:t>
      </w:r>
      <w:r w:rsidR="006E46EE" w:rsidRPr="006E46EE">
        <w:rPr>
          <w:rFonts w:ascii="GHEA Grapalat" w:hAnsi="GHEA Grapalat"/>
          <w:i w:val="0"/>
          <w:sz w:val="24"/>
          <w:szCs w:val="24"/>
        </w:rPr>
        <w:t>-ԴԲԳԳԿ</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Заказчик, </w:t>
      </w:r>
      <w:bookmarkStart w:id="0" w:name="_Hlk495401547"/>
      <w:r w:rsidRPr="00A24088">
        <w:rPr>
          <w:rFonts w:ascii="GHEA Grapalat" w:hAnsi="GHEA Grapalat"/>
          <w:b/>
          <w:i w:val="0"/>
          <w:spacing w:val="6"/>
          <w:sz w:val="22"/>
          <w:szCs w:val="22"/>
        </w:rPr>
        <w:t>ГНКО “Научного-практический центр судебной медицины”</w:t>
      </w:r>
      <w:bookmarkEnd w:id="0"/>
      <w:r w:rsidRPr="00A24088">
        <w:rPr>
          <w:rFonts w:ascii="GHEA Grapalat" w:hAnsi="GHEA Grapalat"/>
          <w:b/>
          <w:i w:val="0"/>
          <w:spacing w:val="6"/>
          <w:sz w:val="22"/>
          <w:szCs w:val="22"/>
        </w:rPr>
        <w:t xml:space="preserve"> при </w:t>
      </w:r>
      <w:proofErr w:type="spellStart"/>
      <w:r w:rsidRPr="00A24088">
        <w:rPr>
          <w:rFonts w:ascii="GHEA Grapalat" w:hAnsi="GHEA Grapalat"/>
          <w:b/>
          <w:i w:val="0"/>
          <w:spacing w:val="6"/>
          <w:sz w:val="22"/>
          <w:szCs w:val="22"/>
        </w:rPr>
        <w:t>Министерсве</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Здравохранения</w:t>
      </w:r>
      <w:proofErr w:type="spellEnd"/>
      <w:r w:rsidRPr="00A24088">
        <w:rPr>
          <w:rFonts w:ascii="GHEA Grapalat" w:hAnsi="GHEA Grapalat"/>
          <w:b/>
          <w:i w:val="0"/>
          <w:spacing w:val="6"/>
          <w:sz w:val="22"/>
          <w:szCs w:val="22"/>
        </w:rPr>
        <w:t xml:space="preserve"> РА</w:t>
      </w:r>
      <w:r w:rsidRPr="00A24088">
        <w:rPr>
          <w:rFonts w:ascii="GHEA Grapalat" w:hAnsi="GHEA Grapalat"/>
          <w:i w:val="0"/>
          <w:spacing w:val="6"/>
          <w:sz w:val="22"/>
          <w:szCs w:val="22"/>
        </w:rPr>
        <w:t xml:space="preserve">, который находится по адресу </w:t>
      </w:r>
      <w:proofErr w:type="spellStart"/>
      <w:r w:rsidRPr="00A24088">
        <w:rPr>
          <w:rFonts w:ascii="GHEA Grapalat" w:hAnsi="GHEA Grapalat"/>
          <w:b/>
          <w:i w:val="0"/>
          <w:spacing w:val="6"/>
          <w:sz w:val="22"/>
          <w:szCs w:val="22"/>
        </w:rPr>
        <w:t>г.Ереван</w:t>
      </w:r>
      <w:proofErr w:type="spellEnd"/>
      <w:r w:rsidRPr="00A24088">
        <w:rPr>
          <w:rFonts w:ascii="GHEA Grapalat" w:hAnsi="GHEA Grapalat"/>
          <w:b/>
          <w:i w:val="0"/>
          <w:spacing w:val="6"/>
          <w:sz w:val="22"/>
          <w:szCs w:val="22"/>
        </w:rPr>
        <w:t xml:space="preserve">, </w:t>
      </w:r>
      <w:proofErr w:type="spellStart"/>
      <w:r w:rsidRPr="00A24088">
        <w:rPr>
          <w:rFonts w:ascii="GHEA Grapalat" w:hAnsi="GHEA Grapalat"/>
          <w:b/>
          <w:i w:val="0"/>
          <w:spacing w:val="6"/>
          <w:sz w:val="22"/>
          <w:szCs w:val="22"/>
        </w:rPr>
        <w:t>ул.Гераци</w:t>
      </w:r>
      <w:proofErr w:type="spellEnd"/>
      <w:r w:rsidRPr="00A24088">
        <w:rPr>
          <w:rFonts w:ascii="GHEA Grapalat" w:hAnsi="GHEA Grapalat"/>
          <w:b/>
          <w:i w:val="0"/>
          <w:spacing w:val="6"/>
          <w:sz w:val="22"/>
          <w:szCs w:val="22"/>
        </w:rPr>
        <w:t xml:space="preserve"> 5/1</w:t>
      </w:r>
      <w:r w:rsidRPr="00A24088">
        <w:rPr>
          <w:rFonts w:ascii="GHEA Grapalat" w:hAnsi="GHEA Grapalat"/>
          <w:i w:val="0"/>
          <w:spacing w:val="6"/>
          <w:sz w:val="22"/>
          <w:szCs w:val="22"/>
        </w:rPr>
        <w:t>, объявляет процедуру запроса цен, который проводится одним этапом.</w:t>
      </w:r>
    </w:p>
    <w:p w:rsidR="00782D60" w:rsidRPr="00A24088" w:rsidRDefault="00A20B69"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Участнику, отобранному по итогам </w:t>
      </w:r>
      <w:r w:rsidR="0041023E" w:rsidRPr="00A24088">
        <w:rPr>
          <w:rFonts w:ascii="GHEA Grapalat" w:hAnsi="GHEA Grapalat"/>
          <w:i w:val="0"/>
          <w:spacing w:val="6"/>
          <w:sz w:val="22"/>
          <w:szCs w:val="22"/>
        </w:rPr>
        <w:t>настоящей процедуры</w:t>
      </w:r>
      <w:r w:rsidRPr="00A24088">
        <w:rPr>
          <w:rFonts w:ascii="GHEA Grapalat" w:hAnsi="GHEA Grapalat"/>
          <w:i w:val="0"/>
          <w:spacing w:val="6"/>
          <w:sz w:val="22"/>
          <w:szCs w:val="22"/>
        </w:rPr>
        <w:t>, в</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установленном</w:t>
      </w:r>
      <w:r w:rsidR="00782D60" w:rsidRPr="00A24088">
        <w:rPr>
          <w:rFonts w:ascii="Calibri" w:hAnsi="Calibri" w:cs="Calibri"/>
          <w:i w:val="0"/>
          <w:spacing w:val="6"/>
          <w:sz w:val="22"/>
          <w:szCs w:val="22"/>
        </w:rPr>
        <w:t> </w:t>
      </w:r>
      <w:r w:rsidRPr="00A24088">
        <w:rPr>
          <w:rFonts w:ascii="GHEA Grapalat" w:hAnsi="GHEA Grapalat"/>
          <w:i w:val="0"/>
          <w:spacing w:val="6"/>
          <w:sz w:val="22"/>
          <w:szCs w:val="22"/>
        </w:rPr>
        <w:t xml:space="preserve">порядке будет предложено заключить договор на поставку </w:t>
      </w:r>
    </w:p>
    <w:p w:rsidR="00341A74" w:rsidRPr="00A24088" w:rsidRDefault="002305C1" w:rsidP="006E46EE">
      <w:pPr>
        <w:pStyle w:val="a3"/>
        <w:widowControl w:val="0"/>
        <w:spacing w:line="240" w:lineRule="auto"/>
        <w:ind w:firstLine="0"/>
        <w:rPr>
          <w:rFonts w:ascii="GHEA Grapalat" w:hAnsi="GHEA Grapalat"/>
          <w:i w:val="0"/>
          <w:spacing w:val="6"/>
          <w:sz w:val="22"/>
          <w:szCs w:val="22"/>
        </w:rPr>
      </w:pPr>
      <w:r>
        <w:rPr>
          <w:rFonts w:ascii="GHEA Grapalat" w:hAnsi="GHEA Grapalat"/>
          <w:b/>
          <w:i w:val="0"/>
          <w:spacing w:val="6"/>
          <w:sz w:val="22"/>
          <w:szCs w:val="22"/>
        </w:rPr>
        <w:t>химических веществ</w:t>
      </w:r>
      <w:r w:rsidR="00782D60" w:rsidRPr="00A24088">
        <w:rPr>
          <w:rFonts w:ascii="GHEA Grapalat" w:hAnsi="GHEA Grapalat"/>
          <w:i w:val="0"/>
          <w:spacing w:val="6"/>
          <w:sz w:val="22"/>
          <w:szCs w:val="22"/>
        </w:rPr>
        <w:t xml:space="preserve"> (далее — договор).</w:t>
      </w:r>
    </w:p>
    <w:p w:rsidR="00357D48" w:rsidRPr="00A24088" w:rsidRDefault="00A20B69"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pacing w:val="6"/>
          <w:sz w:val="22"/>
          <w:szCs w:val="22"/>
        </w:rPr>
        <w:t>Согласно статье 7 Закона Республики Армения "О закупках</w:t>
      </w:r>
      <w:r w:rsidRPr="00A24088">
        <w:rPr>
          <w:rFonts w:ascii="GHEA Grapalat" w:hAnsi="GHEA Grapalat"/>
          <w:i w:val="0"/>
          <w:sz w:val="22"/>
          <w:szCs w:val="22"/>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24088">
        <w:rPr>
          <w:rFonts w:ascii="Courier New" w:hAnsi="Courier New" w:cs="Courier New"/>
          <w:i w:val="0"/>
          <w:sz w:val="22"/>
          <w:szCs w:val="22"/>
          <w:lang w:val="en-US"/>
        </w:rPr>
        <w:t> </w:t>
      </w:r>
      <w:r w:rsidR="00F95E94" w:rsidRPr="00A24088">
        <w:rPr>
          <w:rFonts w:ascii="GHEA Grapalat" w:hAnsi="GHEA Grapalat"/>
          <w:i w:val="0"/>
          <w:sz w:val="22"/>
          <w:szCs w:val="22"/>
        </w:rPr>
        <w:t>настоящей процедуре</w:t>
      </w:r>
      <w:r w:rsidRPr="00A24088">
        <w:rPr>
          <w:rFonts w:ascii="GHEA Grapalat" w:hAnsi="GHEA Grapalat"/>
          <w:i w:val="0"/>
          <w:sz w:val="22"/>
          <w:szCs w:val="22"/>
        </w:rPr>
        <w:t>.</w:t>
      </w:r>
    </w:p>
    <w:p w:rsidR="001E6506" w:rsidRPr="00A24088" w:rsidRDefault="00052084"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Условия </w:t>
      </w:r>
      <w:r w:rsidR="00677658" w:rsidRPr="00A24088">
        <w:rPr>
          <w:rFonts w:ascii="GHEA Grapalat" w:hAnsi="GHEA Grapalat"/>
          <w:i w:val="0"/>
          <w:sz w:val="22"/>
          <w:szCs w:val="22"/>
        </w:rPr>
        <w:t xml:space="preserve">предъявляемые </w:t>
      </w:r>
      <w:r w:rsidR="00FD0B1A" w:rsidRPr="00A24088">
        <w:rPr>
          <w:rFonts w:ascii="GHEA Grapalat" w:hAnsi="GHEA Grapalat"/>
          <w:i w:val="0"/>
          <w:sz w:val="22"/>
          <w:szCs w:val="22"/>
        </w:rPr>
        <w:t xml:space="preserve">к </w:t>
      </w:r>
      <w:r w:rsidR="00677658" w:rsidRPr="00A24088">
        <w:rPr>
          <w:rFonts w:ascii="GHEA Grapalat" w:hAnsi="GHEA Grapalat"/>
          <w:i w:val="0"/>
          <w:sz w:val="22"/>
          <w:szCs w:val="22"/>
        </w:rPr>
        <w:t xml:space="preserve">лицам, не имеющим права на участие </w:t>
      </w:r>
      <w:proofErr w:type="gramStart"/>
      <w:r w:rsidR="00677658" w:rsidRPr="00A24088">
        <w:rPr>
          <w:rFonts w:ascii="GHEA Grapalat" w:hAnsi="GHEA Grapalat"/>
          <w:i w:val="0"/>
          <w:sz w:val="22"/>
          <w:szCs w:val="22"/>
        </w:rPr>
        <w:t xml:space="preserve">в </w:t>
      </w:r>
      <w:r w:rsidRPr="00A24088">
        <w:rPr>
          <w:rFonts w:ascii="GHEA Grapalat" w:hAnsi="GHEA Grapalat"/>
          <w:i w:val="0"/>
          <w:sz w:val="22"/>
          <w:szCs w:val="22"/>
        </w:rPr>
        <w:t xml:space="preserve"> данной</w:t>
      </w:r>
      <w:proofErr w:type="gramEnd"/>
      <w:r w:rsidRPr="00A24088">
        <w:rPr>
          <w:rFonts w:ascii="GHEA Grapalat" w:hAnsi="GHEA Grapalat"/>
          <w:i w:val="0"/>
          <w:sz w:val="22"/>
          <w:szCs w:val="22"/>
        </w:rPr>
        <w:t xml:space="preserve"> </w:t>
      </w:r>
      <w:r w:rsidR="006F297B" w:rsidRPr="00A24088">
        <w:rPr>
          <w:rFonts w:ascii="GHEA Grapalat" w:hAnsi="GHEA Grapalat"/>
          <w:i w:val="0"/>
          <w:sz w:val="22"/>
          <w:szCs w:val="22"/>
        </w:rPr>
        <w:t>процедуре</w:t>
      </w:r>
      <w:r w:rsidR="00677658" w:rsidRPr="00A24088">
        <w:rPr>
          <w:rFonts w:ascii="GHEA Grapalat" w:hAnsi="GHEA Grapalat"/>
          <w:i w:val="0"/>
          <w:sz w:val="22"/>
          <w:szCs w:val="22"/>
        </w:rPr>
        <w:t>, а также участникам, установлены приглашением на настоящую процедуру.</w:t>
      </w:r>
      <w:r w:rsidRPr="00A24088" w:rsidDel="00052084">
        <w:rPr>
          <w:rFonts w:ascii="GHEA Grapalat" w:hAnsi="GHEA Grapalat"/>
          <w:i w:val="0"/>
          <w:sz w:val="22"/>
          <w:szCs w:val="22"/>
        </w:rPr>
        <w:t xml:space="preserve"> </w:t>
      </w:r>
    </w:p>
    <w:p w:rsidR="00357D48" w:rsidRPr="00A24088" w:rsidRDefault="00EE73A8"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24088">
        <w:rPr>
          <w:rFonts w:ascii="GHEA Grapalat" w:hAnsi="GHEA Grapalat"/>
          <w:i w:val="0"/>
          <w:sz w:val="22"/>
          <w:szCs w:val="22"/>
        </w:rPr>
        <w:t>удовлетворительно</w:t>
      </w:r>
      <w:r w:rsidR="007442CF" w:rsidRPr="00A24088">
        <w:rPr>
          <w:rFonts w:ascii="GHEA Grapalat" w:hAnsi="GHEA Grapalat"/>
          <w:i w:val="0"/>
          <w:sz w:val="22"/>
          <w:szCs w:val="22"/>
          <w:lang w:val="hy-AM"/>
        </w:rPr>
        <w:t xml:space="preserve"> </w:t>
      </w:r>
      <w:r w:rsidR="007442CF" w:rsidRPr="00A24088">
        <w:rPr>
          <w:rFonts w:ascii="GHEA Grapalat" w:hAnsi="GHEA Grapalat"/>
          <w:i w:val="0"/>
          <w:sz w:val="22"/>
          <w:szCs w:val="22"/>
        </w:rPr>
        <w:t xml:space="preserve">по </w:t>
      </w:r>
      <w:r w:rsidR="00830445" w:rsidRPr="00A24088">
        <w:rPr>
          <w:rFonts w:ascii="GHEA Grapalat" w:hAnsi="GHEA Grapalat"/>
          <w:i w:val="0"/>
          <w:sz w:val="22"/>
          <w:szCs w:val="22"/>
        </w:rPr>
        <w:t xml:space="preserve">неценовым </w:t>
      </w:r>
      <w:r w:rsidR="007442CF" w:rsidRPr="00A24088">
        <w:rPr>
          <w:rFonts w:ascii="GHEA Grapalat" w:hAnsi="GHEA Grapalat"/>
          <w:i w:val="0"/>
          <w:sz w:val="22"/>
          <w:szCs w:val="22"/>
        </w:rPr>
        <w:t>условиям</w:t>
      </w:r>
      <w:r w:rsidRPr="00A24088">
        <w:rPr>
          <w:rFonts w:ascii="GHEA Grapalat" w:hAnsi="GHEA Grapalat"/>
          <w:i w:val="0"/>
          <w:sz w:val="22"/>
          <w:szCs w:val="22"/>
        </w:rPr>
        <w:t>, по принципу предпочтения, отдаваемого участнику, представившему м</w:t>
      </w:r>
      <w:r w:rsidR="003F762C" w:rsidRPr="00A24088">
        <w:rPr>
          <w:rFonts w:ascii="GHEA Grapalat" w:hAnsi="GHEA Grapalat"/>
          <w:i w:val="0"/>
          <w:sz w:val="22"/>
          <w:szCs w:val="22"/>
        </w:rPr>
        <w:t>инимальное ценовое предложение.</w:t>
      </w:r>
    </w:p>
    <w:p w:rsidR="0067579A" w:rsidRPr="00A24088" w:rsidRDefault="00357D48"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24088">
        <w:rPr>
          <w:rFonts w:ascii="Courier New" w:hAnsi="Courier New" w:cs="Courier New"/>
          <w:i w:val="0"/>
          <w:spacing w:val="-6"/>
          <w:sz w:val="22"/>
          <w:szCs w:val="22"/>
          <w:lang w:val="en-US"/>
        </w:rPr>
        <w:t> </w:t>
      </w:r>
      <w:r w:rsidRPr="00A24088">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6E46EE" w:rsidRPr="00A24088" w:rsidRDefault="006E46EE" w:rsidP="006E46EE">
      <w:pPr>
        <w:pStyle w:val="a3"/>
        <w:widowControl w:val="0"/>
        <w:spacing w:line="240" w:lineRule="auto"/>
        <w:ind w:firstLine="567"/>
        <w:rPr>
          <w:rFonts w:ascii="GHEA Grapalat" w:hAnsi="GHEA Grapalat"/>
          <w:i w:val="0"/>
          <w:spacing w:val="-6"/>
          <w:sz w:val="22"/>
          <w:szCs w:val="22"/>
        </w:rPr>
      </w:pPr>
      <w:r w:rsidRPr="00A24088">
        <w:rPr>
          <w:rFonts w:ascii="GHEA Grapalat" w:hAnsi="GHEA Grapalat"/>
          <w:i w:val="0"/>
          <w:spacing w:val="-6"/>
          <w:sz w:val="22"/>
          <w:szCs w:val="22"/>
        </w:rPr>
        <w:t xml:space="preserve">Заявки на котировку цен необходимо подавать по адресу котировку цен </w:t>
      </w:r>
      <w:proofErr w:type="spellStart"/>
      <w:r w:rsidRPr="00A24088">
        <w:rPr>
          <w:rFonts w:ascii="GHEA Grapalat" w:hAnsi="GHEA Grapalat"/>
          <w:i w:val="0"/>
          <w:spacing w:val="-6"/>
          <w:sz w:val="22"/>
          <w:szCs w:val="22"/>
        </w:rPr>
        <w:t>г.Ереван</w:t>
      </w:r>
      <w:proofErr w:type="spellEnd"/>
      <w:r w:rsidRPr="00A24088">
        <w:rPr>
          <w:rFonts w:ascii="GHEA Grapalat" w:hAnsi="GHEA Grapalat"/>
          <w:i w:val="0"/>
          <w:spacing w:val="-6"/>
          <w:sz w:val="22"/>
          <w:szCs w:val="22"/>
        </w:rPr>
        <w:t xml:space="preserve">, </w:t>
      </w:r>
      <w:proofErr w:type="spellStart"/>
      <w:r w:rsidRPr="00A24088">
        <w:rPr>
          <w:rFonts w:ascii="GHEA Grapalat" w:hAnsi="GHEA Grapalat"/>
          <w:i w:val="0"/>
          <w:spacing w:val="-6"/>
          <w:sz w:val="22"/>
          <w:szCs w:val="22"/>
        </w:rPr>
        <w:t>ул.Гераци</w:t>
      </w:r>
      <w:proofErr w:type="spellEnd"/>
      <w:r w:rsidRPr="00A24088">
        <w:rPr>
          <w:rFonts w:ascii="GHEA Grapalat" w:hAnsi="GHEA Grapalat"/>
          <w:i w:val="0"/>
          <w:spacing w:val="-6"/>
          <w:sz w:val="22"/>
          <w:szCs w:val="22"/>
        </w:rPr>
        <w:t xml:space="preserve"> 5/1 в документарной форме, до 1</w:t>
      </w:r>
      <w:r w:rsidR="00A24088" w:rsidRPr="00A24088">
        <w:rPr>
          <w:rFonts w:ascii="GHEA Grapalat" w:hAnsi="GHEA Grapalat"/>
          <w:i w:val="0"/>
          <w:spacing w:val="-6"/>
          <w:sz w:val="22"/>
          <w:szCs w:val="22"/>
        </w:rPr>
        <w:t>6</w:t>
      </w:r>
      <w:r w:rsidRPr="00A24088">
        <w:rPr>
          <w:rFonts w:ascii="GHEA Grapalat" w:hAnsi="GHEA Grapalat"/>
          <w:i w:val="0"/>
          <w:spacing w:val="-6"/>
          <w:sz w:val="22"/>
          <w:szCs w:val="22"/>
        </w:rPr>
        <w:t xml:space="preserve">:00 часов 7-го дня со дня опубликования настоящего объявления. </w:t>
      </w:r>
    </w:p>
    <w:p w:rsidR="003F6ED1" w:rsidRPr="00A24088" w:rsidRDefault="003F6ED1"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Вскрытие заявок будет проводиться по адресу </w:t>
      </w:r>
      <w:proofErr w:type="spellStart"/>
      <w:r w:rsidR="006E46EE" w:rsidRPr="00A24088">
        <w:rPr>
          <w:rFonts w:ascii="GHEA Grapalat" w:hAnsi="GHEA Grapalat"/>
          <w:b/>
          <w:i w:val="0"/>
          <w:spacing w:val="-6"/>
          <w:sz w:val="22"/>
          <w:szCs w:val="22"/>
        </w:rPr>
        <w:t>г.Ереван</w:t>
      </w:r>
      <w:proofErr w:type="spellEnd"/>
      <w:r w:rsidR="006E46EE" w:rsidRPr="00A24088">
        <w:rPr>
          <w:rFonts w:ascii="GHEA Grapalat" w:hAnsi="GHEA Grapalat"/>
          <w:b/>
          <w:i w:val="0"/>
          <w:spacing w:val="-6"/>
          <w:sz w:val="22"/>
          <w:szCs w:val="22"/>
        </w:rPr>
        <w:t xml:space="preserve">, </w:t>
      </w:r>
      <w:proofErr w:type="spellStart"/>
      <w:r w:rsidR="006E46EE" w:rsidRPr="00A24088">
        <w:rPr>
          <w:rFonts w:ascii="GHEA Grapalat" w:hAnsi="GHEA Grapalat"/>
          <w:b/>
          <w:i w:val="0"/>
          <w:spacing w:val="-6"/>
          <w:sz w:val="22"/>
          <w:szCs w:val="22"/>
        </w:rPr>
        <w:t>ул.Гераци</w:t>
      </w:r>
      <w:proofErr w:type="spellEnd"/>
      <w:r w:rsidR="006E46EE" w:rsidRPr="00A24088">
        <w:rPr>
          <w:rFonts w:ascii="GHEA Grapalat" w:hAnsi="GHEA Grapalat"/>
          <w:b/>
          <w:i w:val="0"/>
          <w:spacing w:val="-6"/>
          <w:sz w:val="22"/>
          <w:szCs w:val="22"/>
        </w:rPr>
        <w:t xml:space="preserve"> 5/1</w:t>
      </w:r>
      <w:r w:rsidRPr="00A24088">
        <w:rPr>
          <w:rFonts w:ascii="GHEA Grapalat" w:hAnsi="GHEA Grapalat"/>
          <w:b/>
          <w:i w:val="0"/>
          <w:sz w:val="22"/>
          <w:szCs w:val="22"/>
        </w:rPr>
        <w:t xml:space="preserve">, в </w:t>
      </w:r>
      <w:r w:rsidR="00235464" w:rsidRPr="00A24088">
        <w:rPr>
          <w:rFonts w:ascii="GHEA Grapalat" w:hAnsi="GHEA Grapalat"/>
          <w:b/>
          <w:i w:val="0"/>
          <w:sz w:val="22"/>
          <w:szCs w:val="22"/>
        </w:rPr>
        <w:t>1</w:t>
      </w:r>
      <w:r w:rsidR="00A24088" w:rsidRPr="00A24088">
        <w:rPr>
          <w:rFonts w:ascii="GHEA Grapalat" w:hAnsi="GHEA Grapalat"/>
          <w:b/>
          <w:i w:val="0"/>
          <w:sz w:val="22"/>
          <w:szCs w:val="22"/>
        </w:rPr>
        <w:t>6</w:t>
      </w:r>
      <w:r w:rsidR="00235464" w:rsidRPr="00A24088">
        <w:rPr>
          <w:rFonts w:ascii="GHEA Grapalat" w:hAnsi="GHEA Grapalat"/>
          <w:b/>
          <w:i w:val="0"/>
          <w:sz w:val="22"/>
          <w:szCs w:val="22"/>
        </w:rPr>
        <w:t xml:space="preserve">:00 </w:t>
      </w:r>
      <w:r w:rsidRPr="00A24088">
        <w:rPr>
          <w:rFonts w:ascii="GHEA Grapalat" w:hAnsi="GHEA Grapalat"/>
          <w:b/>
          <w:i w:val="0"/>
          <w:sz w:val="22"/>
          <w:szCs w:val="22"/>
        </w:rPr>
        <w:t>часов "</w:t>
      </w:r>
      <w:r w:rsidR="00A24088" w:rsidRPr="00A24088">
        <w:rPr>
          <w:rFonts w:ascii="GHEA Grapalat" w:hAnsi="GHEA Grapalat"/>
          <w:b/>
          <w:i w:val="0"/>
          <w:sz w:val="22"/>
          <w:szCs w:val="22"/>
        </w:rPr>
        <w:t>0</w:t>
      </w:r>
      <w:r w:rsidR="002305C1">
        <w:rPr>
          <w:rFonts w:ascii="GHEA Grapalat" w:hAnsi="GHEA Grapalat"/>
          <w:b/>
          <w:i w:val="0"/>
          <w:sz w:val="22"/>
          <w:szCs w:val="22"/>
        </w:rPr>
        <w:t>8</w:t>
      </w:r>
      <w:r w:rsidRPr="00A24088">
        <w:rPr>
          <w:rFonts w:ascii="GHEA Grapalat" w:hAnsi="GHEA Grapalat"/>
          <w:b/>
          <w:i w:val="0"/>
          <w:sz w:val="22"/>
          <w:szCs w:val="22"/>
        </w:rPr>
        <w:t>" "</w:t>
      </w:r>
      <w:r w:rsidR="002305C1">
        <w:rPr>
          <w:rFonts w:ascii="GHEA Grapalat" w:hAnsi="GHEA Grapalat"/>
          <w:b/>
          <w:i w:val="0"/>
          <w:sz w:val="22"/>
          <w:szCs w:val="22"/>
        </w:rPr>
        <w:t>июн</w:t>
      </w:r>
      <w:r w:rsidR="003D1CB7">
        <w:rPr>
          <w:rFonts w:ascii="GHEA Grapalat" w:hAnsi="GHEA Grapalat"/>
          <w:b/>
          <w:i w:val="0"/>
          <w:sz w:val="22"/>
          <w:szCs w:val="22"/>
        </w:rPr>
        <w:t>я</w:t>
      </w:r>
      <w:r w:rsidRPr="00A24088">
        <w:rPr>
          <w:rFonts w:ascii="GHEA Grapalat" w:hAnsi="GHEA Grapalat"/>
          <w:b/>
          <w:i w:val="0"/>
          <w:sz w:val="22"/>
          <w:szCs w:val="22"/>
        </w:rPr>
        <w:t xml:space="preserve">" </w:t>
      </w:r>
      <w:r w:rsidR="006E46EE" w:rsidRPr="00A24088">
        <w:rPr>
          <w:rFonts w:ascii="GHEA Grapalat" w:hAnsi="GHEA Grapalat"/>
          <w:b/>
          <w:i w:val="0"/>
          <w:sz w:val="22"/>
          <w:szCs w:val="22"/>
        </w:rPr>
        <w:t xml:space="preserve">2023 </w:t>
      </w:r>
      <w:r w:rsidRPr="00A24088">
        <w:rPr>
          <w:rFonts w:ascii="GHEA Grapalat" w:hAnsi="GHEA Grapalat"/>
          <w:b/>
          <w:i w:val="0"/>
          <w:sz w:val="22"/>
          <w:szCs w:val="22"/>
        </w:rPr>
        <w:t>год</w:t>
      </w:r>
      <w:r w:rsidR="006E46EE" w:rsidRPr="00A24088">
        <w:rPr>
          <w:rFonts w:ascii="GHEA Grapalat" w:hAnsi="GHEA Grapalat"/>
          <w:b/>
          <w:i w:val="0"/>
          <w:sz w:val="22"/>
          <w:szCs w:val="22"/>
        </w:rPr>
        <w:t>а</w:t>
      </w:r>
      <w:r w:rsidRPr="00A24088">
        <w:rPr>
          <w:rFonts w:ascii="GHEA Grapalat" w:hAnsi="GHEA Grapalat"/>
          <w:i w:val="0"/>
          <w:sz w:val="22"/>
          <w:szCs w:val="22"/>
        </w:rPr>
        <w:t>.</w:t>
      </w:r>
    </w:p>
    <w:p w:rsidR="002C09AA" w:rsidRPr="00A24088" w:rsidRDefault="002C09AA"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Для получения дополнительной информации, связанной с настоящим</w:t>
      </w:r>
      <w:r w:rsidRPr="00A24088">
        <w:rPr>
          <w:rFonts w:ascii="Calibri" w:hAnsi="Calibri" w:cs="Calibri"/>
          <w:i w:val="0"/>
          <w:sz w:val="22"/>
          <w:szCs w:val="22"/>
        </w:rPr>
        <w:t> </w:t>
      </w:r>
      <w:r w:rsidRPr="00A24088">
        <w:rPr>
          <w:rFonts w:ascii="GHEA Grapalat" w:hAnsi="GHEA Grapalat"/>
          <w:i w:val="0"/>
          <w:sz w:val="22"/>
          <w:szCs w:val="22"/>
        </w:rPr>
        <w:t xml:space="preserve">объявлением, можете обратиться к секретарю Оценочной комиссии </w:t>
      </w:r>
      <w:r w:rsidRPr="00A24088">
        <w:rPr>
          <w:rFonts w:ascii="GHEA Grapalat" w:hAnsi="GHEA Grapalat"/>
          <w:b/>
          <w:i w:val="0"/>
          <w:sz w:val="22"/>
          <w:szCs w:val="22"/>
        </w:rPr>
        <w:t xml:space="preserve">Татьяне </w:t>
      </w:r>
      <w:proofErr w:type="spellStart"/>
      <w:r w:rsidRPr="00A24088">
        <w:rPr>
          <w:rFonts w:ascii="GHEA Grapalat" w:hAnsi="GHEA Grapalat"/>
          <w:b/>
          <w:i w:val="0"/>
          <w:sz w:val="22"/>
          <w:szCs w:val="22"/>
        </w:rPr>
        <w:t>Мирзоян</w:t>
      </w:r>
      <w:proofErr w:type="spellEnd"/>
      <w:r w:rsidRPr="00A24088">
        <w:rPr>
          <w:rFonts w:ascii="GHEA Grapalat" w:hAnsi="GHEA Grapalat"/>
          <w:i w:val="0"/>
          <w:sz w:val="22"/>
          <w:szCs w:val="22"/>
        </w:rPr>
        <w:t>.</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Телефон: </w:t>
      </w:r>
      <w:bookmarkStart w:id="1" w:name="_Hlk25366179"/>
      <w:r w:rsidRPr="00A24088">
        <w:rPr>
          <w:rFonts w:ascii="GHEA Grapalat" w:hAnsi="GHEA Grapalat"/>
          <w:b/>
          <w:i w:val="0"/>
          <w:sz w:val="22"/>
          <w:szCs w:val="22"/>
        </w:rPr>
        <w:t>+374 9</w:t>
      </w:r>
      <w:bookmarkEnd w:id="1"/>
      <w:r w:rsidRPr="00A24088">
        <w:rPr>
          <w:rFonts w:ascii="GHEA Grapalat" w:hAnsi="GHEA Grapalat"/>
          <w:b/>
          <w:i w:val="0"/>
          <w:sz w:val="22"/>
          <w:szCs w:val="22"/>
        </w:rPr>
        <w:t>9 27 71 72</w:t>
      </w:r>
    </w:p>
    <w:p w:rsidR="006E46EE" w:rsidRPr="00A24088" w:rsidRDefault="006E46EE" w:rsidP="006E46EE">
      <w:pPr>
        <w:pStyle w:val="a3"/>
        <w:widowControl w:val="0"/>
        <w:spacing w:line="240" w:lineRule="auto"/>
        <w:ind w:firstLine="567"/>
        <w:rPr>
          <w:rFonts w:ascii="GHEA Grapalat" w:hAnsi="GHEA Grapalat"/>
          <w:i w:val="0"/>
          <w:sz w:val="22"/>
          <w:szCs w:val="22"/>
        </w:rPr>
      </w:pPr>
      <w:r w:rsidRPr="00A24088">
        <w:rPr>
          <w:rFonts w:ascii="GHEA Grapalat" w:hAnsi="GHEA Grapalat"/>
          <w:i w:val="0"/>
          <w:sz w:val="22"/>
          <w:szCs w:val="22"/>
        </w:rPr>
        <w:t xml:space="preserve">Электронная почта: </w:t>
      </w:r>
      <w:bookmarkStart w:id="2" w:name="_Hlk25366190"/>
      <w:r w:rsidRPr="00A24088">
        <w:rPr>
          <w:rFonts w:ascii="GHEA Grapalat" w:hAnsi="GHEA Grapalat"/>
          <w:b/>
          <w:i w:val="0"/>
          <w:sz w:val="22"/>
          <w:szCs w:val="22"/>
        </w:rPr>
        <w:fldChar w:fldCharType="begin"/>
      </w:r>
      <w:r w:rsidRPr="00A24088">
        <w:rPr>
          <w:rFonts w:ascii="GHEA Grapalat" w:hAnsi="GHEA Grapalat"/>
          <w:b/>
          <w:i w:val="0"/>
          <w:sz w:val="22"/>
          <w:szCs w:val="22"/>
        </w:rPr>
        <w:instrText xml:space="preserve"> HYPERLINK "mailto:formed78@gmail.com" </w:instrText>
      </w:r>
      <w:r w:rsidRPr="00A24088">
        <w:rPr>
          <w:rFonts w:ascii="GHEA Grapalat" w:hAnsi="GHEA Grapalat"/>
          <w:b/>
          <w:i w:val="0"/>
          <w:sz w:val="22"/>
          <w:szCs w:val="22"/>
        </w:rPr>
        <w:fldChar w:fldCharType="separate"/>
      </w:r>
      <w:r w:rsidRPr="00A24088">
        <w:rPr>
          <w:rFonts w:ascii="GHEA Grapalat" w:hAnsi="GHEA Grapalat"/>
          <w:b/>
          <w:i w:val="0"/>
          <w:sz w:val="22"/>
          <w:szCs w:val="22"/>
        </w:rPr>
        <w:t>formed78@gmail.com</w:t>
      </w:r>
      <w:r w:rsidRPr="00A24088">
        <w:rPr>
          <w:rFonts w:ascii="GHEA Grapalat" w:hAnsi="GHEA Grapalat"/>
          <w:b/>
          <w:i w:val="0"/>
          <w:sz w:val="22"/>
          <w:szCs w:val="22"/>
        </w:rPr>
        <w:fldChar w:fldCharType="end"/>
      </w:r>
      <w:bookmarkEnd w:id="2"/>
    </w:p>
    <w:p w:rsidR="006E46EE" w:rsidRPr="00A24088" w:rsidRDefault="006E46EE" w:rsidP="006E46EE">
      <w:pPr>
        <w:pStyle w:val="a3"/>
        <w:widowControl w:val="0"/>
        <w:spacing w:line="240" w:lineRule="auto"/>
        <w:ind w:firstLine="567"/>
        <w:jc w:val="left"/>
        <w:rPr>
          <w:rFonts w:ascii="GHEA Grapalat" w:hAnsi="GHEA Grapalat"/>
          <w:b/>
          <w:i w:val="0"/>
          <w:sz w:val="22"/>
          <w:szCs w:val="22"/>
        </w:rPr>
      </w:pPr>
      <w:r w:rsidRPr="00A24088">
        <w:rPr>
          <w:rFonts w:ascii="GHEA Grapalat" w:hAnsi="GHEA Grapalat"/>
          <w:i w:val="0"/>
          <w:sz w:val="22"/>
          <w:szCs w:val="22"/>
        </w:rPr>
        <w:t xml:space="preserve">Заказчик: </w:t>
      </w:r>
      <w:r w:rsidRPr="00A24088">
        <w:rPr>
          <w:rFonts w:ascii="GHEA Grapalat" w:hAnsi="GHEA Grapalat"/>
          <w:b/>
          <w:i w:val="0"/>
          <w:sz w:val="22"/>
          <w:szCs w:val="22"/>
        </w:rPr>
        <w:t xml:space="preserve">ГНКО “Научного-практический центр судебной медицины” при </w:t>
      </w:r>
      <w:proofErr w:type="spellStart"/>
      <w:r w:rsidRPr="00A24088">
        <w:rPr>
          <w:rFonts w:ascii="GHEA Grapalat" w:hAnsi="GHEA Grapalat"/>
          <w:b/>
          <w:i w:val="0"/>
          <w:sz w:val="22"/>
          <w:szCs w:val="22"/>
        </w:rPr>
        <w:t>Министерсве</w:t>
      </w:r>
      <w:proofErr w:type="spellEnd"/>
      <w:r w:rsidRPr="00A24088">
        <w:rPr>
          <w:rFonts w:ascii="GHEA Grapalat" w:hAnsi="GHEA Grapalat"/>
          <w:b/>
          <w:i w:val="0"/>
          <w:sz w:val="22"/>
          <w:szCs w:val="22"/>
        </w:rPr>
        <w:t xml:space="preserve"> </w:t>
      </w:r>
      <w:proofErr w:type="spellStart"/>
      <w:r w:rsidRPr="00A24088">
        <w:rPr>
          <w:rFonts w:ascii="GHEA Grapalat" w:hAnsi="GHEA Grapalat"/>
          <w:b/>
          <w:i w:val="0"/>
          <w:sz w:val="22"/>
          <w:szCs w:val="22"/>
        </w:rPr>
        <w:t>Здравохранения</w:t>
      </w:r>
      <w:proofErr w:type="spellEnd"/>
      <w:r w:rsidRPr="00A24088">
        <w:rPr>
          <w:rFonts w:ascii="GHEA Grapalat" w:hAnsi="GHEA Grapalat"/>
          <w:b/>
          <w:i w:val="0"/>
          <w:sz w:val="22"/>
          <w:szCs w:val="22"/>
        </w:rPr>
        <w:t xml:space="preserve"> РА</w:t>
      </w:r>
    </w:p>
    <w:p w:rsidR="00915A97" w:rsidRDefault="00915A97"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2305C1" w:rsidRDefault="002305C1" w:rsidP="00B46D58">
      <w:pPr>
        <w:pStyle w:val="a3"/>
        <w:widowControl w:val="0"/>
        <w:spacing w:after="160" w:line="240" w:lineRule="auto"/>
        <w:ind w:left="3969" w:firstLine="0"/>
        <w:rPr>
          <w:rFonts w:ascii="GHEA Grapalat" w:hAnsi="GHEA Grapalat"/>
          <w:i w:val="0"/>
          <w:sz w:val="16"/>
          <w:szCs w:val="16"/>
          <w:lang w:val="hy-AM"/>
        </w:rPr>
      </w:pPr>
    </w:p>
    <w:p w:rsidR="00A24088" w:rsidRDefault="00A24088" w:rsidP="00B46D58">
      <w:pPr>
        <w:pStyle w:val="a3"/>
        <w:widowControl w:val="0"/>
        <w:spacing w:after="160" w:line="240" w:lineRule="auto"/>
        <w:ind w:left="3969" w:firstLine="0"/>
        <w:rPr>
          <w:rFonts w:ascii="GHEA Grapalat" w:hAnsi="GHEA Grapalat"/>
          <w:i w:val="0"/>
          <w:sz w:val="16"/>
          <w:szCs w:val="16"/>
          <w:lang w:val="hy-AM"/>
        </w:rPr>
      </w:pPr>
    </w:p>
    <w:p w:rsidR="00A24088" w:rsidRPr="006E46EE" w:rsidRDefault="00A24088" w:rsidP="00B46D58">
      <w:pPr>
        <w:pStyle w:val="a3"/>
        <w:widowControl w:val="0"/>
        <w:spacing w:after="160" w:line="240" w:lineRule="auto"/>
        <w:ind w:left="3969" w:firstLine="0"/>
        <w:rPr>
          <w:rFonts w:ascii="GHEA Grapalat" w:hAnsi="GHEA Grapalat"/>
          <w:i w:val="0"/>
          <w:sz w:val="16"/>
          <w:szCs w:val="16"/>
          <w:lang w:val="hy-AM"/>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lastRenderedPageBreak/>
        <w:t>ABOUT REQUEST FOR QUOTATION</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This text of the announcement is approved by “1” order of the Commission of the Request for Quotation of “</w:t>
      </w:r>
      <w:r w:rsidR="002305C1" w:rsidRPr="002305C1">
        <w:rPr>
          <w:rFonts w:ascii="GHEA Grapalat" w:hAnsi="GHEA Grapalat"/>
          <w:sz w:val="20"/>
          <w:szCs w:val="20"/>
          <w:lang w:val="en-US"/>
        </w:rPr>
        <w:t>31</w:t>
      </w:r>
      <w:r w:rsidRPr="00036028">
        <w:rPr>
          <w:rFonts w:ascii="GHEA Grapalat" w:hAnsi="GHEA Grapalat"/>
          <w:sz w:val="20"/>
          <w:szCs w:val="20"/>
          <w:lang w:val="af-ZA"/>
        </w:rPr>
        <w:t>” “</w:t>
      </w:r>
      <w:r w:rsidR="003D1CB7">
        <w:rPr>
          <w:rFonts w:ascii="GHEA Grapalat" w:hAnsi="GHEA Grapalat"/>
          <w:sz w:val="20"/>
          <w:szCs w:val="20"/>
          <w:lang w:val="en-US"/>
        </w:rPr>
        <w:t>Ma</w:t>
      </w:r>
      <w:r w:rsidR="002305C1">
        <w:rPr>
          <w:rFonts w:ascii="GHEA Grapalat" w:hAnsi="GHEA Grapalat"/>
          <w:sz w:val="20"/>
          <w:szCs w:val="20"/>
          <w:lang w:val="en-US"/>
        </w:rPr>
        <w:t>y</w:t>
      </w:r>
      <w:r w:rsidRPr="00036028">
        <w:rPr>
          <w:rFonts w:ascii="GHEA Grapalat" w:hAnsi="GHEA Grapalat"/>
          <w:sz w:val="20"/>
          <w:szCs w:val="20"/>
          <w:lang w:val="af-ZA"/>
        </w:rPr>
        <w:t>” 202</w:t>
      </w:r>
      <w:r w:rsidR="00973105">
        <w:rPr>
          <w:rFonts w:ascii="GHEA Grapalat" w:hAnsi="GHEA Grapalat"/>
          <w:sz w:val="20"/>
          <w:szCs w:val="20"/>
          <w:lang w:val="af-ZA"/>
        </w:rPr>
        <w:t>3</w:t>
      </w:r>
      <w:r w:rsidRPr="00036028">
        <w:rPr>
          <w:rFonts w:ascii="GHEA Grapalat" w:hAnsi="GHEA Grapalat"/>
          <w:sz w:val="20"/>
          <w:szCs w:val="20"/>
          <w:lang w:val="af-ZA"/>
        </w:rPr>
        <w:t>, and is published according to the article 27 of the RA law on procurements.</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20"/>
        <w:jc w:val="center"/>
        <w:rPr>
          <w:rFonts w:ascii="GHEA Grapalat" w:hAnsi="GHEA Grapalat"/>
          <w:sz w:val="20"/>
          <w:szCs w:val="20"/>
          <w:lang w:val="af-ZA"/>
        </w:rPr>
      </w:pPr>
      <w:r w:rsidRPr="00036028">
        <w:rPr>
          <w:rFonts w:ascii="GHEA Grapalat" w:hAnsi="GHEA Grapalat"/>
          <w:sz w:val="20"/>
          <w:szCs w:val="20"/>
          <w:lang w:val="af-ZA"/>
        </w:rPr>
        <w:t>Request for quotation code ԳՀԱՊՁԲ-202</w:t>
      </w:r>
      <w:r w:rsidR="004C4FF3" w:rsidRPr="004C4FF3">
        <w:rPr>
          <w:rFonts w:ascii="GHEA Grapalat" w:hAnsi="GHEA Grapalat"/>
          <w:sz w:val="20"/>
          <w:szCs w:val="20"/>
          <w:lang w:val="en-US"/>
        </w:rPr>
        <w:t>3/</w:t>
      </w:r>
      <w:r w:rsidR="00973105">
        <w:rPr>
          <w:rFonts w:ascii="GHEA Grapalat" w:hAnsi="GHEA Grapalat"/>
          <w:sz w:val="20"/>
          <w:szCs w:val="20"/>
          <w:lang w:val="en-US"/>
        </w:rPr>
        <w:t>1</w:t>
      </w:r>
      <w:r w:rsidR="00602490">
        <w:rPr>
          <w:rFonts w:ascii="GHEA Grapalat" w:hAnsi="GHEA Grapalat"/>
          <w:sz w:val="20"/>
          <w:szCs w:val="20"/>
          <w:lang w:val="en-US"/>
        </w:rPr>
        <w:t>5</w:t>
      </w:r>
      <w:r w:rsidRPr="00036028">
        <w:rPr>
          <w:rFonts w:ascii="GHEA Grapalat" w:hAnsi="GHEA Grapalat"/>
          <w:sz w:val="20"/>
          <w:szCs w:val="20"/>
          <w:lang w:val="af-ZA"/>
        </w:rPr>
        <w:t>-</w:t>
      </w:r>
      <w:r w:rsidR="002305C1">
        <w:rPr>
          <w:rFonts w:ascii="GHEA Grapalat" w:hAnsi="GHEA Grapalat"/>
          <w:sz w:val="20"/>
          <w:szCs w:val="20"/>
          <w:lang w:val="af-ZA"/>
        </w:rPr>
        <w:t>5</w:t>
      </w:r>
      <w:r w:rsidRPr="00036028">
        <w:rPr>
          <w:rFonts w:ascii="GHEA Grapalat" w:hAnsi="GHEA Grapalat"/>
          <w:sz w:val="20"/>
          <w:szCs w:val="20"/>
          <w:lang w:val="af-ZA"/>
        </w:rPr>
        <w:t>-ԴԲԳԳԿ</w:t>
      </w:r>
    </w:p>
    <w:p w:rsidR="006E46EE" w:rsidRPr="00036028" w:rsidRDefault="006E46EE" w:rsidP="006E46EE">
      <w:pPr>
        <w:ind w:firstLine="720"/>
        <w:jc w:val="center"/>
        <w:rPr>
          <w:rFonts w:ascii="GHEA Grapalat" w:hAnsi="GHEA Grapalat"/>
          <w:sz w:val="20"/>
          <w:szCs w:val="20"/>
          <w:lang w:val="af-ZA"/>
        </w:rPr>
      </w:pPr>
    </w:p>
    <w:p w:rsidR="006E46EE" w:rsidRPr="00036028" w:rsidRDefault="006E46EE" w:rsidP="006E46EE">
      <w:pPr>
        <w:ind w:firstLine="708"/>
        <w:rPr>
          <w:rFonts w:ascii="GHEA Grapalat" w:hAnsi="GHEA Grapalat"/>
          <w:sz w:val="20"/>
          <w:szCs w:val="20"/>
          <w:lang w:val="af-ZA"/>
        </w:rPr>
      </w:pPr>
      <w:r w:rsidRPr="00036028">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 MOH</w:t>
      </w:r>
      <w:r w:rsidRPr="00036028">
        <w:rPr>
          <w:rFonts w:ascii="GHEA Grapalat" w:hAnsi="GHEA Grapalat"/>
          <w:sz w:val="20"/>
          <w:szCs w:val="20"/>
          <w:lang w:val="af-ZA"/>
        </w:rPr>
        <w:t xml:space="preserve">, located in </w:t>
      </w:r>
      <w:r w:rsidRPr="00D14C0A">
        <w:rPr>
          <w:rFonts w:ascii="GHEA Grapalat" w:hAnsi="GHEA Grapalat"/>
          <w:b/>
          <w:sz w:val="20"/>
          <w:szCs w:val="20"/>
          <w:lang w:val="af-ZA"/>
        </w:rPr>
        <w:t>Heratsi 5/1, Yerevan, 0025</w:t>
      </w:r>
      <w:r w:rsidRPr="00036028">
        <w:rPr>
          <w:rFonts w:ascii="GHEA Grapalat" w:hAnsi="GHEA Grapalat"/>
          <w:sz w:val="20"/>
          <w:szCs w:val="20"/>
          <w:lang w:val="af-ZA"/>
        </w:rPr>
        <w:t>, Armenia address, announces a request for quotation, which is performed in one round.</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 xml:space="preserve">The selected participant of the request for quotation, in a prescribed manner, will be offered to sign a contract of supply of </w:t>
      </w:r>
      <w:r w:rsidR="002305C1" w:rsidRPr="002305C1">
        <w:rPr>
          <w:rFonts w:ascii="GHEA Grapalat" w:hAnsi="GHEA Grapalat"/>
          <w:b/>
          <w:sz w:val="20"/>
          <w:szCs w:val="20"/>
          <w:lang w:val="af-ZA"/>
        </w:rPr>
        <w:t>chemicals</w:t>
      </w:r>
      <w:r w:rsidR="00973105" w:rsidRPr="00973105">
        <w:rPr>
          <w:rFonts w:ascii="GHEA Grapalat" w:hAnsi="GHEA Grapalat"/>
          <w:b/>
          <w:sz w:val="20"/>
          <w:szCs w:val="20"/>
          <w:lang w:val="af-ZA"/>
        </w:rPr>
        <w:t xml:space="preserve"> </w:t>
      </w:r>
      <w:r w:rsidRPr="00036028">
        <w:rPr>
          <w:rFonts w:ascii="GHEA Grapalat" w:hAnsi="GHEA Grapalat"/>
          <w:sz w:val="20"/>
          <w:szCs w:val="20"/>
          <w:lang w:val="af-ZA"/>
        </w:rPr>
        <w:t>(hereinafter, contract).</w:t>
      </w:r>
    </w:p>
    <w:p w:rsidR="006E46EE" w:rsidRPr="00036028" w:rsidRDefault="006E46EE" w:rsidP="006E46EE">
      <w:pPr>
        <w:jc w:val="both"/>
        <w:rPr>
          <w:rFonts w:ascii="GHEA Grapalat" w:hAnsi="GHEA Grapalat"/>
          <w:sz w:val="20"/>
          <w:szCs w:val="20"/>
          <w:lang w:val="af-ZA"/>
        </w:rPr>
      </w:pPr>
      <w:r w:rsidRPr="00036028">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request for quotation.</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order to receive the hard copy of the invitation of the request for quotation it is required to apply to the procuring entity before day 7-th after the publication of this announcement until </w:t>
      </w:r>
      <w:bookmarkStart w:id="3" w:name="_Hlk25366155"/>
      <w:r w:rsidRPr="00036028">
        <w:rPr>
          <w:rFonts w:ascii="GHEA Grapalat" w:hAnsi="GHEA Grapalat"/>
          <w:sz w:val="20"/>
          <w:szCs w:val="20"/>
          <w:lang w:val="af-ZA"/>
        </w:rPr>
        <w:t>1</w:t>
      </w:r>
      <w:r w:rsidR="00A24088">
        <w:rPr>
          <w:rFonts w:ascii="GHEA Grapalat" w:hAnsi="GHEA Grapalat"/>
          <w:sz w:val="20"/>
          <w:szCs w:val="20"/>
          <w:lang w:val="af-ZA"/>
        </w:rPr>
        <w:t>6</w:t>
      </w:r>
      <w:r w:rsidRPr="00036028">
        <w:rPr>
          <w:rFonts w:ascii="GHEA Grapalat" w:hAnsi="GHEA Grapalat"/>
          <w:sz w:val="20"/>
          <w:szCs w:val="20"/>
          <w:lang w:val="af-ZA"/>
        </w:rPr>
        <w:t>:</w:t>
      </w:r>
      <w:r w:rsidRPr="00730A16">
        <w:rPr>
          <w:rFonts w:ascii="GHEA Grapalat" w:hAnsi="GHEA Grapalat"/>
          <w:sz w:val="20"/>
          <w:szCs w:val="20"/>
          <w:lang w:val="en-US"/>
        </w:rPr>
        <w:t>0</w:t>
      </w:r>
      <w:r w:rsidRPr="00036028">
        <w:rPr>
          <w:rFonts w:ascii="GHEA Grapalat" w:hAnsi="GHEA Grapalat"/>
          <w:sz w:val="20"/>
          <w:szCs w:val="20"/>
          <w:lang w:val="af-ZA"/>
        </w:rPr>
        <w:t xml:space="preserve">0 </w:t>
      </w:r>
      <w:bookmarkEnd w:id="3"/>
      <w:r w:rsidRPr="00036028">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 xml:space="preserve">Not receiving an invitation does not limit the right of the participant to participate in the request for quotation. </w:t>
      </w:r>
    </w:p>
    <w:p w:rsidR="006E46EE" w:rsidRPr="00036028" w:rsidRDefault="006E46EE" w:rsidP="006E46EE">
      <w:pPr>
        <w:ind w:firstLine="720"/>
        <w:jc w:val="both"/>
        <w:rPr>
          <w:rFonts w:ascii="GHEA Grapalat" w:hAnsi="GHEA Grapalat"/>
          <w:sz w:val="20"/>
          <w:szCs w:val="20"/>
          <w:lang w:val="af-ZA"/>
        </w:rPr>
      </w:pPr>
      <w:r w:rsidRPr="00036028">
        <w:rPr>
          <w:rFonts w:ascii="GHEA Grapalat" w:hAnsi="GHEA Grapalat"/>
          <w:sz w:val="20"/>
          <w:szCs w:val="20"/>
          <w:lang w:val="af-ZA"/>
        </w:rPr>
        <w:t>The bids for the request for quotation must be presented at</w:t>
      </w:r>
      <w:r>
        <w:rPr>
          <w:rFonts w:ascii="GHEA Grapalat" w:hAnsi="GHEA Grapalat"/>
          <w:sz w:val="20"/>
          <w:szCs w:val="20"/>
          <w:lang w:val="af-ZA"/>
        </w:rPr>
        <w:t xml:space="preserve"> </w:t>
      </w:r>
      <w:r w:rsidRPr="00036028">
        <w:rPr>
          <w:rFonts w:ascii="GHEA Grapalat" w:hAnsi="GHEA Grapalat"/>
          <w:sz w:val="20"/>
          <w:szCs w:val="20"/>
          <w:lang w:val="af-ZA"/>
        </w:rPr>
        <w:t>Heratsi 5/1, Yerevan, 0025, Armenia address in hard copies before day 7-th after the publication of this announcement until 1</w:t>
      </w:r>
      <w:r w:rsidR="00A24088">
        <w:rPr>
          <w:rFonts w:ascii="GHEA Grapalat" w:hAnsi="GHEA Grapalat"/>
          <w:sz w:val="20"/>
          <w:szCs w:val="20"/>
          <w:lang w:val="af-ZA"/>
        </w:rPr>
        <w:t>6</w:t>
      </w:r>
      <w:r w:rsidRPr="00036028">
        <w:rPr>
          <w:rFonts w:ascii="GHEA Grapalat" w:hAnsi="GHEA Grapalat"/>
          <w:sz w:val="20"/>
          <w:szCs w:val="20"/>
          <w:lang w:val="af-ZA"/>
        </w:rPr>
        <w:t>:</w:t>
      </w:r>
      <w:r w:rsidRPr="00730A16">
        <w:rPr>
          <w:rFonts w:ascii="GHEA Grapalat" w:hAnsi="GHEA Grapalat"/>
          <w:sz w:val="20"/>
          <w:szCs w:val="20"/>
          <w:lang w:val="en-US"/>
        </w:rPr>
        <w:t>0</w:t>
      </w:r>
      <w:r w:rsidRPr="00036028">
        <w:rPr>
          <w:rFonts w:ascii="GHEA Grapalat" w:hAnsi="GHEA Grapalat"/>
          <w:sz w:val="20"/>
          <w:szCs w:val="20"/>
          <w:lang w:val="af-ZA"/>
        </w:rPr>
        <w:t xml:space="preserve">0 o’clock. Besides Armenian, the bids can be presented in English and Russian. </w:t>
      </w:r>
    </w:p>
    <w:p w:rsidR="006E46EE" w:rsidRPr="00036028" w:rsidRDefault="006E46EE" w:rsidP="006E46EE">
      <w:pPr>
        <w:ind w:firstLine="708"/>
        <w:jc w:val="both"/>
        <w:rPr>
          <w:rFonts w:ascii="GHEA Grapalat" w:hAnsi="GHEA Grapalat"/>
          <w:sz w:val="20"/>
          <w:szCs w:val="20"/>
          <w:lang w:val="af-ZA"/>
        </w:rPr>
      </w:pPr>
      <w:r w:rsidRPr="00036028">
        <w:rPr>
          <w:rFonts w:ascii="GHEA Grapalat" w:hAnsi="GHEA Grapalat"/>
          <w:sz w:val="20"/>
          <w:szCs w:val="20"/>
          <w:lang w:val="af-ZA"/>
        </w:rPr>
        <w:t xml:space="preserve">The opening of the bids will take place at </w:t>
      </w:r>
      <w:r w:rsidRPr="00D14C0A">
        <w:rPr>
          <w:rFonts w:ascii="GHEA Grapalat" w:hAnsi="GHEA Grapalat"/>
          <w:b/>
          <w:sz w:val="20"/>
          <w:szCs w:val="20"/>
          <w:lang w:val="af-ZA"/>
        </w:rPr>
        <w:t>Heratsi 5/1, Yerevan, 0025, Armenia</w:t>
      </w:r>
      <w:r w:rsidRPr="00036028">
        <w:rPr>
          <w:rFonts w:ascii="GHEA Grapalat" w:hAnsi="GHEA Grapalat"/>
          <w:sz w:val="20"/>
          <w:szCs w:val="20"/>
          <w:lang w:val="af-ZA"/>
        </w:rPr>
        <w:t xml:space="preserve"> address on </w:t>
      </w:r>
      <w:r w:rsidRPr="00D14C0A">
        <w:rPr>
          <w:rFonts w:ascii="GHEA Grapalat" w:hAnsi="GHEA Grapalat"/>
          <w:b/>
          <w:sz w:val="20"/>
          <w:szCs w:val="20"/>
          <w:lang w:val="af-ZA"/>
        </w:rPr>
        <w:t>“</w:t>
      </w:r>
      <w:r w:rsidR="00A24088">
        <w:rPr>
          <w:rFonts w:ascii="GHEA Grapalat" w:hAnsi="GHEA Grapalat"/>
          <w:b/>
          <w:sz w:val="20"/>
          <w:szCs w:val="20"/>
          <w:lang w:val="af-ZA"/>
        </w:rPr>
        <w:t>0</w:t>
      </w:r>
      <w:r w:rsidR="002305C1">
        <w:rPr>
          <w:rFonts w:ascii="GHEA Grapalat" w:hAnsi="GHEA Grapalat"/>
          <w:b/>
          <w:sz w:val="20"/>
          <w:szCs w:val="20"/>
          <w:lang w:val="hy-AM"/>
        </w:rPr>
        <w:t>8</w:t>
      </w:r>
      <w:r w:rsidRPr="00D14C0A">
        <w:rPr>
          <w:rFonts w:ascii="GHEA Grapalat" w:hAnsi="GHEA Grapalat"/>
          <w:b/>
          <w:sz w:val="20"/>
          <w:szCs w:val="20"/>
          <w:lang w:val="af-ZA"/>
        </w:rPr>
        <w:t>” “</w:t>
      </w:r>
      <w:r w:rsidR="002305C1">
        <w:rPr>
          <w:rFonts w:ascii="GHEA Grapalat" w:hAnsi="GHEA Grapalat"/>
          <w:b/>
          <w:sz w:val="20"/>
          <w:szCs w:val="20"/>
          <w:lang w:val="en-US"/>
        </w:rPr>
        <w:t>June</w:t>
      </w:r>
      <w:r w:rsidRPr="00D14C0A">
        <w:rPr>
          <w:rFonts w:ascii="GHEA Grapalat" w:hAnsi="GHEA Grapalat"/>
          <w:b/>
          <w:sz w:val="20"/>
          <w:szCs w:val="20"/>
          <w:lang w:val="af-ZA"/>
        </w:rPr>
        <w:t>” “202</w:t>
      </w:r>
      <w:r w:rsidR="004C4FF3" w:rsidRPr="004C4FF3">
        <w:rPr>
          <w:rFonts w:ascii="GHEA Grapalat" w:hAnsi="GHEA Grapalat"/>
          <w:b/>
          <w:sz w:val="20"/>
          <w:szCs w:val="20"/>
          <w:lang w:val="en-US"/>
        </w:rPr>
        <w:t>3</w:t>
      </w:r>
      <w:r w:rsidRPr="00D14C0A">
        <w:rPr>
          <w:rFonts w:ascii="GHEA Grapalat" w:hAnsi="GHEA Grapalat"/>
          <w:b/>
          <w:sz w:val="20"/>
          <w:szCs w:val="20"/>
          <w:lang w:val="af-ZA"/>
        </w:rPr>
        <w:t>” at 1</w:t>
      </w:r>
      <w:r w:rsidR="00A24088">
        <w:rPr>
          <w:rFonts w:ascii="GHEA Grapalat" w:hAnsi="GHEA Grapalat"/>
          <w:b/>
          <w:sz w:val="20"/>
          <w:szCs w:val="20"/>
          <w:lang w:val="af-ZA"/>
        </w:rPr>
        <w:t>6</w:t>
      </w:r>
      <w:r w:rsidRPr="00D14C0A">
        <w:rPr>
          <w:rFonts w:ascii="GHEA Grapalat" w:hAnsi="GHEA Grapalat"/>
          <w:b/>
          <w:sz w:val="20"/>
          <w:szCs w:val="20"/>
          <w:lang w:val="af-ZA"/>
        </w:rPr>
        <w:t>:00 o’clock</w:t>
      </w:r>
      <w:r w:rsidRPr="00036028">
        <w:rPr>
          <w:rFonts w:ascii="GHEA Grapalat" w:hAnsi="GHEA Grapalat"/>
          <w:sz w:val="20"/>
          <w:szCs w:val="20"/>
          <w:lang w:val="af-ZA"/>
        </w:rPr>
        <w:t>.</w:t>
      </w:r>
    </w:p>
    <w:p w:rsidR="006E46EE" w:rsidRPr="0050546E" w:rsidRDefault="006E46EE" w:rsidP="006E46EE">
      <w:pPr>
        <w:ind w:firstLine="720"/>
        <w:jc w:val="both"/>
        <w:rPr>
          <w:rFonts w:ascii="GHEA Grapalat" w:hAnsi="GHEA Grapalat"/>
          <w:sz w:val="20"/>
          <w:szCs w:val="20"/>
          <w:lang w:val="af-ZA"/>
        </w:rPr>
      </w:pPr>
      <w:r w:rsidRPr="00D14C0A">
        <w:rPr>
          <w:rFonts w:ascii="GHEA Grapalat" w:hAnsi="GHEA Grapalat"/>
          <w:sz w:val="20"/>
          <w:szCs w:val="20"/>
          <w:lang w:val="af-ZA"/>
        </w:rPr>
        <w:t>The appeal against this procedure is carried out in the manner prescribed by the RA Law "On Procurement" and the RA Civil Procedure Code.</w:t>
      </w:r>
      <w:r w:rsidRPr="0050546E">
        <w:rPr>
          <w:rFonts w:ascii="GHEA Grapalat" w:hAnsi="GHEA Grapalat"/>
          <w:sz w:val="20"/>
          <w:szCs w:val="20"/>
          <w:lang w:val="af-ZA"/>
        </w:rPr>
        <w:t xml:space="preserve">Further information related to this announcement can be received from the secretary of the evaluation commission </w:t>
      </w:r>
      <w:r w:rsidRPr="00224C5B">
        <w:rPr>
          <w:rFonts w:ascii="GHEA Grapalat" w:hAnsi="GHEA Grapalat"/>
          <w:b/>
          <w:sz w:val="20"/>
          <w:szCs w:val="20"/>
          <w:lang w:val="en-US"/>
        </w:rPr>
        <w:t xml:space="preserve">Tatyana </w:t>
      </w:r>
      <w:proofErr w:type="spellStart"/>
      <w:r w:rsidRPr="00224C5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6E46EE" w:rsidRPr="0050546E" w:rsidRDefault="006E46EE" w:rsidP="006E46EE">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sidR="00610EA1">
        <w:rPr>
          <w:rFonts w:ascii="GHEA Grapalat" w:hAnsi="GHEA Grapalat"/>
          <w:b/>
          <w:sz w:val="20"/>
          <w:szCs w:val="20"/>
          <w:lang w:val="af-ZA"/>
        </w:rPr>
        <w:fldChar w:fldCharType="begin"/>
      </w:r>
      <w:r w:rsidR="00610EA1">
        <w:rPr>
          <w:rFonts w:ascii="GHEA Grapalat" w:hAnsi="GHEA Grapalat"/>
          <w:b/>
          <w:sz w:val="20"/>
          <w:szCs w:val="20"/>
          <w:lang w:val="af-ZA"/>
        </w:rPr>
        <w:instrText xml:space="preserve"> HYPERLINK "mailto:formed78@gmail.com" </w:instrText>
      </w:r>
      <w:r w:rsidR="00610EA1">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00610EA1">
        <w:rPr>
          <w:rFonts w:ascii="GHEA Grapalat" w:hAnsi="GHEA Grapalat"/>
          <w:b/>
          <w:sz w:val="20"/>
          <w:szCs w:val="20"/>
          <w:lang w:val="af-ZA"/>
        </w:rPr>
        <w:fldChar w:fldCharType="end"/>
      </w:r>
    </w:p>
    <w:p w:rsidR="006E46EE" w:rsidRPr="0050546E" w:rsidRDefault="006E46EE" w:rsidP="006E46EE">
      <w:pPr>
        <w:ind w:firstLine="708"/>
        <w:rPr>
          <w:rFonts w:ascii="GHEA Grapalat" w:hAnsi="GHEA Grapalat"/>
          <w:sz w:val="20"/>
          <w:szCs w:val="20"/>
          <w:lang w:val="af-ZA"/>
        </w:rPr>
      </w:pPr>
      <w:r w:rsidRPr="0050546E">
        <w:rPr>
          <w:rFonts w:ascii="GHEA Grapalat" w:hAnsi="GHEA Grapalat"/>
          <w:sz w:val="20"/>
          <w:szCs w:val="20"/>
          <w:lang w:val="af-ZA"/>
        </w:rPr>
        <w:t xml:space="preserve">Procuring entity </w:t>
      </w:r>
      <w:r w:rsidRPr="00D14C0A">
        <w:rPr>
          <w:rFonts w:ascii="GHEA Grapalat" w:hAnsi="GHEA Grapalat"/>
          <w:b/>
          <w:sz w:val="20"/>
          <w:szCs w:val="20"/>
          <w:lang w:val="af-ZA"/>
        </w:rPr>
        <w:t>Scientific-Practical Center of Forensic Medicine, RA, MOH</w:t>
      </w:r>
    </w:p>
    <w:p w:rsidR="006E46EE" w:rsidRPr="006E46EE" w:rsidRDefault="006E46EE" w:rsidP="00B46D58">
      <w:pPr>
        <w:pStyle w:val="aa"/>
        <w:widowControl w:val="0"/>
        <w:spacing w:after="160"/>
        <w:ind w:firstLine="567"/>
        <w:jc w:val="right"/>
        <w:rPr>
          <w:rFonts w:ascii="GHEA Grapalat" w:hAnsi="GHEA Grapalat"/>
          <w:i/>
          <w:lang w:val="af-ZA"/>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Default="006E46EE" w:rsidP="00B46D58">
      <w:pPr>
        <w:pStyle w:val="aa"/>
        <w:widowControl w:val="0"/>
        <w:spacing w:after="160"/>
        <w:ind w:firstLine="567"/>
        <w:jc w:val="right"/>
        <w:rPr>
          <w:rFonts w:ascii="GHEA Grapalat" w:hAnsi="GHEA Grapalat"/>
          <w:i/>
          <w:lang w:val="en-US"/>
        </w:rPr>
      </w:pPr>
    </w:p>
    <w:p w:rsidR="002305C1" w:rsidRPr="004C4FF3" w:rsidRDefault="002305C1" w:rsidP="00B46D58">
      <w:pPr>
        <w:pStyle w:val="aa"/>
        <w:widowControl w:val="0"/>
        <w:spacing w:after="160"/>
        <w:ind w:firstLine="567"/>
        <w:jc w:val="right"/>
        <w:rPr>
          <w:rFonts w:ascii="GHEA Grapalat" w:hAnsi="GHEA Grapalat"/>
          <w:i/>
          <w:lang w:val="en-US"/>
        </w:rPr>
      </w:pPr>
    </w:p>
    <w:p w:rsidR="006E46EE" w:rsidRPr="004C4FF3" w:rsidRDefault="006E46EE" w:rsidP="00B46D58">
      <w:pPr>
        <w:pStyle w:val="aa"/>
        <w:widowControl w:val="0"/>
        <w:spacing w:after="160"/>
        <w:ind w:firstLine="567"/>
        <w:jc w:val="right"/>
        <w:rPr>
          <w:rFonts w:ascii="GHEA Grapalat" w:hAnsi="GHEA Grapalat"/>
          <w:i/>
          <w:lang w:val="en-US"/>
        </w:rPr>
      </w:pPr>
    </w:p>
    <w:p w:rsidR="006E46EE" w:rsidRPr="00773657" w:rsidRDefault="006E46EE" w:rsidP="006E46EE">
      <w:pPr>
        <w:pStyle w:val="a3"/>
        <w:widowControl w:val="0"/>
        <w:spacing w:line="240" w:lineRule="auto"/>
        <w:ind w:firstLine="567"/>
        <w:jc w:val="right"/>
        <w:rPr>
          <w:rFonts w:ascii="GHEA Grapalat" w:hAnsi="GHEA Grapalat"/>
          <w:i w:val="0"/>
          <w:sz w:val="24"/>
          <w:szCs w:val="24"/>
          <w:lang w:val="en-US"/>
        </w:rPr>
      </w:pPr>
      <w:r w:rsidRPr="006E46EE">
        <w:rPr>
          <w:rFonts w:ascii="GHEA Grapalat" w:hAnsi="GHEA Grapalat"/>
          <w:i w:val="0"/>
          <w:sz w:val="24"/>
          <w:szCs w:val="24"/>
        </w:rPr>
        <w:lastRenderedPageBreak/>
        <w:t>Утверждено</w:t>
      </w:r>
    </w:p>
    <w:p w:rsidR="006E46EE" w:rsidRPr="006E46EE" w:rsidRDefault="006E46EE" w:rsidP="006E46EE">
      <w:pPr>
        <w:pStyle w:val="a3"/>
        <w:widowControl w:val="0"/>
        <w:spacing w:line="240" w:lineRule="auto"/>
        <w:ind w:firstLine="567"/>
        <w:jc w:val="right"/>
        <w:rPr>
          <w:rFonts w:ascii="GHEA Grapalat" w:hAnsi="GHEA Grapalat"/>
          <w:i w:val="0"/>
          <w:sz w:val="24"/>
          <w:szCs w:val="24"/>
        </w:rPr>
      </w:pPr>
      <w:r w:rsidRPr="006E46EE">
        <w:rPr>
          <w:rFonts w:ascii="GHEA Grapalat" w:hAnsi="GHEA Grapalat"/>
          <w:i w:val="0"/>
          <w:sz w:val="24"/>
          <w:szCs w:val="24"/>
        </w:rPr>
        <w:t xml:space="preserve">решением оценочной комиссии по запросу котировочных цен </w:t>
      </w:r>
    </w:p>
    <w:p w:rsidR="006E46EE" w:rsidRPr="006E46EE" w:rsidRDefault="006E46EE" w:rsidP="006E46EE">
      <w:pPr>
        <w:pStyle w:val="a3"/>
        <w:widowControl w:val="0"/>
        <w:spacing w:line="240" w:lineRule="auto"/>
        <w:ind w:firstLine="567"/>
        <w:jc w:val="right"/>
        <w:rPr>
          <w:rFonts w:ascii="GHEA Grapalat" w:hAnsi="GHEA Grapalat"/>
          <w:i w:val="0"/>
          <w:color w:val="FF0000"/>
          <w:sz w:val="24"/>
          <w:szCs w:val="24"/>
        </w:rPr>
      </w:pPr>
      <w:r w:rsidRPr="006E46EE">
        <w:rPr>
          <w:rFonts w:ascii="GHEA Grapalat" w:hAnsi="GHEA Grapalat"/>
          <w:i w:val="0"/>
          <w:sz w:val="24"/>
          <w:szCs w:val="24"/>
        </w:rPr>
        <w:t>под кодом ԳՀԱՊՁԲ-202</w:t>
      </w:r>
      <w:r w:rsidR="005E766B" w:rsidRPr="005E766B">
        <w:rPr>
          <w:rFonts w:ascii="GHEA Grapalat" w:hAnsi="GHEA Grapalat"/>
          <w:i w:val="0"/>
          <w:sz w:val="24"/>
          <w:szCs w:val="24"/>
        </w:rPr>
        <w:t>3/</w:t>
      </w:r>
      <w:r w:rsidR="00973105">
        <w:rPr>
          <w:rFonts w:ascii="GHEA Grapalat" w:hAnsi="GHEA Grapalat"/>
          <w:i w:val="0"/>
          <w:sz w:val="24"/>
          <w:szCs w:val="24"/>
        </w:rPr>
        <w:t>1</w:t>
      </w:r>
      <w:r w:rsidR="00602490" w:rsidRPr="00602490">
        <w:rPr>
          <w:rFonts w:ascii="GHEA Grapalat" w:hAnsi="GHEA Grapalat"/>
          <w:i w:val="0"/>
          <w:sz w:val="24"/>
          <w:szCs w:val="24"/>
        </w:rPr>
        <w:t>5</w:t>
      </w:r>
      <w:r w:rsidRPr="006E46EE">
        <w:rPr>
          <w:rFonts w:ascii="GHEA Grapalat" w:hAnsi="GHEA Grapalat"/>
          <w:i w:val="0"/>
          <w:sz w:val="24"/>
          <w:szCs w:val="24"/>
        </w:rPr>
        <w:t>-</w:t>
      </w:r>
      <w:r w:rsidR="002305C1" w:rsidRPr="002305C1">
        <w:rPr>
          <w:rFonts w:ascii="GHEA Grapalat" w:hAnsi="GHEA Grapalat"/>
          <w:i w:val="0"/>
          <w:sz w:val="24"/>
          <w:szCs w:val="24"/>
        </w:rPr>
        <w:t>5</w:t>
      </w:r>
      <w:r w:rsidRPr="006E46EE">
        <w:rPr>
          <w:rFonts w:ascii="GHEA Grapalat" w:hAnsi="GHEA Grapalat"/>
          <w:i w:val="0"/>
          <w:sz w:val="24"/>
          <w:szCs w:val="24"/>
        </w:rPr>
        <w:t xml:space="preserve">-ԴԲԳԳԿ </w:t>
      </w:r>
      <w:r w:rsidRPr="006E46EE">
        <w:rPr>
          <w:rFonts w:ascii="GHEA Grapalat" w:hAnsi="GHEA Grapalat"/>
          <w:i w:val="0"/>
          <w:sz w:val="24"/>
          <w:szCs w:val="24"/>
        </w:rPr>
        <w:br/>
        <w:t xml:space="preserve">№ 1 от </w:t>
      </w:r>
      <w:r w:rsidR="002305C1" w:rsidRPr="002305C1">
        <w:rPr>
          <w:rFonts w:ascii="GHEA Grapalat" w:hAnsi="GHEA Grapalat"/>
          <w:i w:val="0"/>
          <w:sz w:val="24"/>
          <w:szCs w:val="24"/>
        </w:rPr>
        <w:t>31</w:t>
      </w:r>
      <w:r w:rsidRPr="006E46EE">
        <w:rPr>
          <w:rFonts w:ascii="GHEA Grapalat" w:hAnsi="GHEA Grapalat"/>
          <w:i w:val="0"/>
          <w:sz w:val="24"/>
          <w:szCs w:val="24"/>
        </w:rPr>
        <w:t>.</w:t>
      </w:r>
      <w:r w:rsidR="00973105">
        <w:rPr>
          <w:rFonts w:ascii="GHEA Grapalat" w:hAnsi="GHEA Grapalat"/>
          <w:i w:val="0"/>
          <w:sz w:val="24"/>
          <w:szCs w:val="24"/>
        </w:rPr>
        <w:t>0</w:t>
      </w:r>
      <w:r w:rsidR="002305C1" w:rsidRPr="002305C1">
        <w:rPr>
          <w:rFonts w:ascii="GHEA Grapalat" w:hAnsi="GHEA Grapalat"/>
          <w:i w:val="0"/>
          <w:sz w:val="24"/>
          <w:szCs w:val="24"/>
        </w:rPr>
        <w:t>5</w:t>
      </w:r>
      <w:r w:rsidRPr="006E46EE">
        <w:rPr>
          <w:rFonts w:ascii="GHEA Grapalat" w:hAnsi="GHEA Grapalat"/>
          <w:i w:val="0"/>
          <w:sz w:val="24"/>
          <w:szCs w:val="24"/>
        </w:rPr>
        <w:t>.202</w:t>
      </w:r>
      <w:r w:rsidR="00973105">
        <w:rPr>
          <w:rFonts w:ascii="GHEA Grapalat" w:hAnsi="GHEA Grapalat"/>
          <w:i w:val="0"/>
          <w:sz w:val="24"/>
          <w:szCs w:val="24"/>
        </w:rPr>
        <w:t>3</w:t>
      </w:r>
      <w:r w:rsidRPr="006E46EE">
        <w:rPr>
          <w:rFonts w:ascii="GHEA Grapalat" w:hAnsi="GHEA Grapalat"/>
          <w:i w:val="0"/>
          <w:sz w:val="24"/>
          <w:szCs w:val="24"/>
        </w:rPr>
        <w:t>г.</w:t>
      </w: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p>
    <w:p w:rsidR="006E46EE" w:rsidRPr="006E46EE" w:rsidRDefault="006E46EE" w:rsidP="006E46EE">
      <w:pPr>
        <w:pStyle w:val="aa"/>
        <w:widowControl w:val="0"/>
        <w:spacing w:after="0"/>
        <w:ind w:right="-7" w:firstLine="567"/>
        <w:jc w:val="center"/>
        <w:rPr>
          <w:rFonts w:ascii="GHEA Grapalat" w:hAnsi="GHEA Grapalat"/>
        </w:rPr>
      </w:pPr>
      <w:r w:rsidRPr="006E46EE">
        <w:rPr>
          <w:rFonts w:ascii="GHEA Grapalat" w:hAnsi="GHEA Grapalat"/>
        </w:rPr>
        <w:t xml:space="preserve">ГНКО “Научного-практический центр судебной медицины” при </w:t>
      </w:r>
      <w:proofErr w:type="spellStart"/>
      <w:r w:rsidRPr="006E46EE">
        <w:rPr>
          <w:rFonts w:ascii="GHEA Grapalat" w:hAnsi="GHEA Grapalat"/>
        </w:rPr>
        <w:t>Министерсве</w:t>
      </w:r>
      <w:proofErr w:type="spellEnd"/>
      <w:r w:rsidRPr="006E46EE">
        <w:rPr>
          <w:rFonts w:ascii="GHEA Grapalat" w:hAnsi="GHEA Grapalat"/>
        </w:rPr>
        <w:t xml:space="preserve"> </w:t>
      </w:r>
      <w:proofErr w:type="spellStart"/>
      <w:r w:rsidRPr="006E46EE">
        <w:rPr>
          <w:rFonts w:ascii="GHEA Grapalat" w:hAnsi="GHEA Grapalat"/>
        </w:rPr>
        <w:t>Здравохранения</w:t>
      </w:r>
      <w:proofErr w:type="spellEnd"/>
      <w:r w:rsidRPr="006E46EE">
        <w:rPr>
          <w:rFonts w:ascii="GHEA Grapalat" w:hAnsi="GHEA Grapalat"/>
        </w:rPr>
        <w:t xml:space="preserve"> РА</w:t>
      </w:r>
    </w:p>
    <w:p w:rsidR="006E46EE" w:rsidRP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6E46EE" w:rsidRDefault="006E46EE" w:rsidP="006E46EE">
      <w:pPr>
        <w:pStyle w:val="aa"/>
        <w:widowControl w:val="0"/>
        <w:spacing w:after="0"/>
        <w:ind w:right="-7" w:firstLine="567"/>
        <w:jc w:val="center"/>
        <w:rPr>
          <w:rFonts w:ascii="GHEA Grapalat" w:hAnsi="GHEA Grapalat"/>
        </w:rPr>
      </w:pPr>
    </w:p>
    <w:p w:rsidR="000763E5" w:rsidRDefault="000763E5" w:rsidP="00B46D58">
      <w:pPr>
        <w:pStyle w:val="aa"/>
        <w:widowControl w:val="0"/>
        <w:spacing w:after="160"/>
        <w:ind w:right="-7" w:firstLine="567"/>
        <w:jc w:val="center"/>
        <w:rPr>
          <w:rFonts w:ascii="GHEA Grapalat" w:hAnsi="GHEA Grapalat"/>
        </w:rPr>
      </w:pPr>
    </w:p>
    <w:p w:rsidR="005E766B" w:rsidRPr="003A1EBB" w:rsidRDefault="005E766B" w:rsidP="00B46D58">
      <w:pPr>
        <w:pStyle w:val="aa"/>
        <w:widowControl w:val="0"/>
        <w:spacing w:after="160"/>
        <w:ind w:right="-7" w:firstLine="567"/>
        <w:jc w:val="center"/>
        <w:rPr>
          <w:rFonts w:ascii="GHEA Grapalat" w:hAnsi="GHEA Grapalat"/>
        </w:rPr>
      </w:pPr>
    </w:p>
    <w:p w:rsidR="005E766B" w:rsidRPr="00002684" w:rsidRDefault="005E766B" w:rsidP="005E766B">
      <w:pPr>
        <w:pStyle w:val="aa"/>
        <w:widowControl w:val="0"/>
        <w:spacing w:after="0"/>
        <w:ind w:right="-7" w:firstLine="567"/>
        <w:jc w:val="center"/>
        <w:rPr>
          <w:rFonts w:ascii="GHEA Grapalat" w:hAnsi="GHEA Grapalat"/>
        </w:rPr>
      </w:pPr>
    </w:p>
    <w:p w:rsidR="005E766B" w:rsidRPr="005E766B" w:rsidRDefault="005E766B" w:rsidP="005E766B">
      <w:pPr>
        <w:pStyle w:val="aa"/>
        <w:widowControl w:val="0"/>
        <w:spacing w:after="0"/>
        <w:ind w:right="-7" w:firstLine="567"/>
        <w:jc w:val="center"/>
        <w:rPr>
          <w:rFonts w:ascii="GHEA Grapalat" w:hAnsi="GHEA Grapalat" w:cs="Sylfaen"/>
        </w:rPr>
      </w:pPr>
      <w:r w:rsidRPr="005E766B">
        <w:rPr>
          <w:rFonts w:ascii="GHEA Grapalat" w:hAnsi="GHEA Grapalat"/>
        </w:rPr>
        <w:t>ПРИГЛАШЕНИЕ</w:t>
      </w: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cs="Sylfaen"/>
        </w:rPr>
      </w:pPr>
    </w:p>
    <w:p w:rsidR="005E766B" w:rsidRPr="005E766B" w:rsidRDefault="005E766B" w:rsidP="005E766B">
      <w:pPr>
        <w:pStyle w:val="aa"/>
        <w:widowControl w:val="0"/>
        <w:spacing w:after="0"/>
        <w:ind w:right="-7" w:firstLine="567"/>
        <w:jc w:val="center"/>
        <w:rPr>
          <w:rFonts w:ascii="GHEA Grapalat" w:hAnsi="GHEA Grapalat"/>
        </w:rPr>
      </w:pPr>
      <w:r w:rsidRPr="005E766B">
        <w:rPr>
          <w:rFonts w:ascii="GHEA Grapalat" w:hAnsi="GHEA Grapalat"/>
        </w:rPr>
        <w:t xml:space="preserve">ЗАПРОС КОТИРОВОЧНЫХ ЦЕН, ОБЪЯВЛЕННЫЙ С ЦЕЛЬЮ ПРИОБРЕТЕНИЯ </w:t>
      </w:r>
      <w:r w:rsidR="002305C1">
        <w:rPr>
          <w:rFonts w:ascii="GHEA Grapalat" w:hAnsi="GHEA Grapalat"/>
        </w:rPr>
        <w:t>ХИМИЧЕСКИХ МАТЕРИАЛОВ</w:t>
      </w:r>
      <w:r w:rsidR="00602490">
        <w:rPr>
          <w:rFonts w:ascii="GHEA Grapalat" w:hAnsi="GHEA Grapalat"/>
        </w:rPr>
        <w:t xml:space="preserve"> </w:t>
      </w:r>
      <w:r w:rsidR="00602490" w:rsidRPr="005E766B">
        <w:rPr>
          <w:rFonts w:ascii="GHEA Grapalat" w:hAnsi="GHEA Grapalat"/>
        </w:rPr>
        <w:t>ДЛЯ НУЖД ГНКО “НАУЧНОГО-ПРАКТИЧЕСКИЙ ЦЕНТР СУДЕБНОЙ МЕДИЦИНЫ</w:t>
      </w:r>
      <w:r w:rsidRPr="005E766B">
        <w:rPr>
          <w:rFonts w:ascii="GHEA Grapalat" w:hAnsi="GHEA Grapalat"/>
        </w:rPr>
        <w:t>” ПРИ МИНИСТЕРСВЕ ЗДРАВОХРАНЕНИЯ РА</w:t>
      </w:r>
    </w:p>
    <w:p w:rsidR="00096865" w:rsidRPr="005E766B" w:rsidRDefault="00096865"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766B" w:rsidRPr="00002684" w:rsidRDefault="005E766B" w:rsidP="005E766B">
      <w:pPr>
        <w:widowControl w:val="0"/>
        <w:jc w:val="center"/>
        <w:rPr>
          <w:rFonts w:ascii="GHEA Grapalat" w:hAnsi="GHEA Grapalat"/>
          <w:b/>
          <w:sz w:val="20"/>
          <w:szCs w:val="20"/>
        </w:rPr>
      </w:pPr>
      <w:r w:rsidRPr="00002684">
        <w:rPr>
          <w:rFonts w:ascii="GHEA Grapalat" w:hAnsi="GHEA Grapalat"/>
          <w:b/>
          <w:sz w:val="20"/>
          <w:szCs w:val="20"/>
        </w:rPr>
        <w:t>СОДЕРЖАНИЕ</w:t>
      </w:r>
    </w:p>
    <w:p w:rsidR="00C67E80" w:rsidRPr="009044F1" w:rsidRDefault="005E766B" w:rsidP="005E766B">
      <w:pPr>
        <w:widowControl w:val="0"/>
        <w:jc w:val="center"/>
        <w:rPr>
          <w:rFonts w:ascii="GHEA Grapalat" w:hAnsi="GHEA Grapalat" w:cs="Sylfaen"/>
          <w:b/>
        </w:rPr>
      </w:pPr>
      <w:r w:rsidRPr="00002684">
        <w:rPr>
          <w:rFonts w:ascii="GHEA Grapalat" w:hAnsi="GHEA Grapalat"/>
          <w:b/>
          <w:sz w:val="20"/>
          <w:szCs w:val="20"/>
        </w:rPr>
        <w:t xml:space="preserve">ПРИГЛАШЕНИЯ НА ЗАПРОС КОТИРОВОЧНЫХ ЦЕН, ОБЪЯВЛЕННЫЙ С ЦЕЛЬЮ </w:t>
      </w:r>
      <w:r w:rsidR="00602490" w:rsidRPr="00002684">
        <w:rPr>
          <w:rFonts w:ascii="GHEA Grapalat" w:hAnsi="GHEA Grapalat"/>
          <w:b/>
          <w:sz w:val="20"/>
          <w:szCs w:val="20"/>
        </w:rPr>
        <w:t xml:space="preserve">ПРИОБРЕТЕНИЯ </w:t>
      </w:r>
      <w:r w:rsidR="002305C1">
        <w:rPr>
          <w:rFonts w:ascii="GHEA Grapalat" w:hAnsi="GHEA Grapalat"/>
          <w:b/>
          <w:sz w:val="20"/>
          <w:szCs w:val="20"/>
        </w:rPr>
        <w:t>ХИМИЧЕСКИХ МАТЕРИАЛОВ</w:t>
      </w:r>
      <w:r w:rsidR="00602490" w:rsidRPr="00002684">
        <w:rPr>
          <w:rFonts w:ascii="GHEA Grapalat" w:hAnsi="GHEA Grapalat"/>
          <w:b/>
          <w:sz w:val="20"/>
          <w:szCs w:val="20"/>
        </w:rPr>
        <w:t xml:space="preserve"> ДЛЯ НУЖД ГНКО </w:t>
      </w:r>
      <w:r w:rsidRPr="00002684">
        <w:rPr>
          <w:rFonts w:ascii="GHEA Grapalat" w:hAnsi="GHEA Grapalat"/>
          <w:b/>
          <w:sz w:val="20"/>
          <w:szCs w:val="20"/>
        </w:rPr>
        <w:t xml:space="preserve">“НАУЧНОГО-ПРАКТИЧЕСКИЙ ЦЕНТР СУДЕБНОЙ МЕДИЦИНЫ” ПРИ МИНИСТЕРСВЕ ЗДРАВОХРАНЕНИЯ РА </w:t>
      </w:r>
      <w:r w:rsidRPr="00002684">
        <w:rPr>
          <w:rFonts w:ascii="GHEA Grapalat" w:hAnsi="GHEA Grapalat"/>
          <w:b/>
          <w:sz w:val="20"/>
          <w:szCs w:val="20"/>
        </w:rPr>
        <w:br/>
      </w:r>
    </w:p>
    <w:p w:rsidR="00096865" w:rsidRPr="008842CE" w:rsidRDefault="00096865" w:rsidP="005E766B">
      <w:pPr>
        <w:widowControl w:val="0"/>
        <w:jc w:val="center"/>
        <w:rPr>
          <w:rFonts w:ascii="GHEA Grapalat" w:hAnsi="GHEA Grapalat"/>
          <w:b/>
        </w:rPr>
      </w:pPr>
      <w:r w:rsidRPr="009044F1">
        <w:rPr>
          <w:rFonts w:ascii="GHEA Grapalat" w:hAnsi="GHEA Grapalat"/>
          <w:b/>
        </w:rPr>
        <w:t>ЧАСТЬ I.</w:t>
      </w:r>
    </w:p>
    <w:p w:rsidR="002E069D" w:rsidRPr="008842CE" w:rsidRDefault="002E069D" w:rsidP="005E766B">
      <w:pPr>
        <w:widowControl w:val="0"/>
        <w:jc w:val="center"/>
        <w:rPr>
          <w:rFonts w:ascii="GHEA Grapalat" w:hAnsi="GHEA Grapalat"/>
        </w:rPr>
      </w:pP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E766B">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E766B">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5E766B">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E766B">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5E766B">
      <w:pPr>
        <w:widowControl w:val="0"/>
        <w:jc w:val="center"/>
        <w:rPr>
          <w:rFonts w:ascii="GHEA Grapalat" w:hAnsi="GHEA Grapalat"/>
          <w:b/>
        </w:rPr>
      </w:pPr>
      <w:r>
        <w:rPr>
          <w:rFonts w:ascii="GHEA Grapalat" w:hAnsi="GHEA Grapalat"/>
          <w:b/>
        </w:rPr>
        <w:t xml:space="preserve">ЧАСТЬ II. </w:t>
      </w:r>
    </w:p>
    <w:p w:rsidR="00096865" w:rsidRDefault="00096865" w:rsidP="005E766B">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24C65">
        <w:rPr>
          <w:rFonts w:ascii="GHEA Grapalat" w:hAnsi="GHEA Grapalat"/>
          <w:b/>
        </w:rPr>
        <w:t>КОТИРОВКУ ЦЕН</w:t>
      </w:r>
    </w:p>
    <w:p w:rsidR="00520F57" w:rsidRPr="008842CE" w:rsidRDefault="00520F57" w:rsidP="005E766B">
      <w:pPr>
        <w:widowControl w:val="0"/>
        <w:jc w:val="center"/>
        <w:rPr>
          <w:rFonts w:ascii="GHEA Grapalat" w:hAnsi="GHEA Grapalat"/>
          <w:b/>
        </w:rPr>
      </w:pPr>
    </w:p>
    <w:p w:rsidR="00096865" w:rsidRPr="003A1EBB" w:rsidRDefault="00096865" w:rsidP="005E766B">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E766B">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E766B">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5E766B">
      <w:pPr>
        <w:rPr>
          <w:rFonts w:ascii="GHEA Grapalat" w:hAnsi="GHEA Grapalat"/>
          <w:spacing w:val="-6"/>
        </w:rPr>
      </w:pPr>
    </w:p>
    <w:p w:rsidR="00096865" w:rsidRPr="006D2DF7" w:rsidRDefault="00E17B7F" w:rsidP="005E766B">
      <w:pPr>
        <w:widowControl w:val="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E766B" w:rsidRPr="005E766B">
        <w:rPr>
          <w:rFonts w:ascii="GHEA Grapalat" w:hAnsi="GHEA Grapalat"/>
          <w:spacing w:val="-6"/>
        </w:rPr>
        <w:t>ԳՀԱՊՁԲ-2023/</w:t>
      </w:r>
      <w:r w:rsidR="00973105">
        <w:rPr>
          <w:rFonts w:ascii="GHEA Grapalat" w:hAnsi="GHEA Grapalat"/>
          <w:spacing w:val="-6"/>
        </w:rPr>
        <w:t>1</w:t>
      </w:r>
      <w:r w:rsidR="00602490" w:rsidRPr="00602490">
        <w:rPr>
          <w:rFonts w:ascii="GHEA Grapalat" w:hAnsi="GHEA Grapalat"/>
          <w:spacing w:val="-6"/>
        </w:rPr>
        <w:t>5</w:t>
      </w:r>
      <w:r w:rsidR="005E766B" w:rsidRPr="005E766B">
        <w:rPr>
          <w:rFonts w:ascii="GHEA Grapalat" w:hAnsi="GHEA Grapalat"/>
          <w:spacing w:val="-6"/>
        </w:rPr>
        <w:t>-</w:t>
      </w:r>
      <w:r w:rsidR="00324C65">
        <w:rPr>
          <w:rFonts w:ascii="GHEA Grapalat" w:hAnsi="GHEA Grapalat"/>
          <w:spacing w:val="-6"/>
        </w:rPr>
        <w:t>5</w:t>
      </w:r>
      <w:r w:rsidR="005E766B" w:rsidRPr="005E766B">
        <w:rPr>
          <w:rFonts w:ascii="GHEA Grapalat" w:hAnsi="GHEA Grapalat"/>
          <w:spacing w:val="-6"/>
        </w:rPr>
        <w:t>-ԴԲԳԳԿ</w:t>
      </w:r>
      <w:r w:rsidR="005E766B" w:rsidRPr="006E46EE">
        <w:rPr>
          <w:rFonts w:ascii="GHEA Grapalat" w:hAnsi="GHEA Grapalat"/>
          <w:i/>
        </w:rPr>
        <w:t xml:space="preserve"> </w:t>
      </w:r>
      <w:r w:rsidR="00096865" w:rsidRPr="006D2DF7">
        <w:rPr>
          <w:rFonts w:ascii="GHEA Grapalat" w:hAnsi="GHEA Grapalat"/>
          <w:spacing w:val="-6"/>
        </w:rPr>
        <w:t>(далее — процедура).</w:t>
      </w:r>
    </w:p>
    <w:p w:rsidR="00096865" w:rsidRPr="000B2CFA" w:rsidRDefault="00096865" w:rsidP="005E766B">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0B2CFA">
        <w:rPr>
          <w:rFonts w:ascii="GHEA Grapalat" w:hAnsi="GHEA Grapalat"/>
        </w:rPr>
        <w:lastRenderedPageBreak/>
        <w:t>"наименование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E766B">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E766B">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766B" w:rsidRPr="00550F98" w:rsidRDefault="00A81DD5" w:rsidP="005E766B">
      <w:pPr>
        <w:pStyle w:val="23"/>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hyperlink r:id="rId8" w:history="1">
        <w:r w:rsidR="005E766B" w:rsidRPr="005E766B">
          <w:rPr>
            <w:rFonts w:ascii="GHEA Grapalat" w:hAnsi="GHEA Grapalat"/>
            <w:sz w:val="24"/>
            <w:szCs w:val="24"/>
          </w:rPr>
          <w:t>formed78@gmail.com</w:t>
        </w:r>
      </w:hyperlink>
      <w:r w:rsidR="005E766B" w:rsidRPr="00002684">
        <w:rPr>
          <w:rFonts w:ascii="GHEA Grapalat" w:hAnsi="GHEA Grapalat"/>
        </w:rPr>
        <w:t>.</w:t>
      </w:r>
    </w:p>
    <w:p w:rsidR="00096865" w:rsidRPr="009044F1" w:rsidRDefault="00F5653D" w:rsidP="005E766B">
      <w:pPr>
        <w:pStyle w:val="23"/>
        <w:widowControl w:val="0"/>
        <w:spacing w:line="240" w:lineRule="auto"/>
        <w:ind w:firstLine="567"/>
        <w:jc w:val="center"/>
        <w:rPr>
          <w:rFonts w:ascii="GHEA Grapalat" w:hAnsi="GHEA Grapalat"/>
        </w:rPr>
      </w:pPr>
      <w:r w:rsidRPr="009044F1">
        <w:rPr>
          <w:rFonts w:ascii="GHEA Grapalat" w:hAnsi="GHEA Grapalat"/>
        </w:rPr>
        <w:br w:type="page"/>
      </w:r>
      <w:r w:rsidRPr="005E766B">
        <w:rPr>
          <w:rFonts w:ascii="GHEA Grapalat" w:hAnsi="GHEA Grapalat"/>
          <w:b/>
          <w:sz w:val="24"/>
          <w:szCs w:val="24"/>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5E766B" w:rsidP="005E766B">
      <w:pPr>
        <w:pStyle w:val="3"/>
        <w:keepNext w:val="0"/>
        <w:widowControl w:val="0"/>
        <w:tabs>
          <w:tab w:val="left" w:pos="1134"/>
        </w:tabs>
        <w:spacing w:after="160" w:line="240" w:lineRule="auto"/>
        <w:jc w:val="both"/>
        <w:rPr>
          <w:rFonts w:ascii="GHEA Grapalat" w:hAnsi="GHEA Grapalat"/>
          <w:i w:val="0"/>
          <w:sz w:val="24"/>
          <w:szCs w:val="24"/>
        </w:rPr>
      </w:pPr>
      <w:r>
        <w:rPr>
          <w:rFonts w:ascii="GHEA Grapalat" w:hAnsi="GHEA Grapalat"/>
          <w:i w:val="0"/>
          <w:sz w:val="24"/>
          <w:szCs w:val="24"/>
        </w:rPr>
        <w:tab/>
      </w:r>
      <w:r w:rsidR="00845AA5" w:rsidRPr="009044F1">
        <w:rPr>
          <w:rFonts w:ascii="GHEA Grapalat" w:hAnsi="GHEA Grapalat"/>
          <w:i w:val="0"/>
          <w:sz w:val="24"/>
          <w:szCs w:val="24"/>
        </w:rPr>
        <w:t xml:space="preserve">Предметом закупки является приобретение </w:t>
      </w:r>
      <w:r w:rsidR="00324C65">
        <w:rPr>
          <w:rFonts w:ascii="GHEA Grapalat" w:hAnsi="GHEA Grapalat"/>
          <w:i w:val="0"/>
          <w:sz w:val="24"/>
          <w:szCs w:val="24"/>
        </w:rPr>
        <w:t>химических веществ</w:t>
      </w:r>
      <w:r w:rsidR="00973105">
        <w:rPr>
          <w:rFonts w:ascii="GHEA Grapalat" w:hAnsi="GHEA Grapalat"/>
          <w:i w:val="0"/>
          <w:sz w:val="24"/>
          <w:szCs w:val="24"/>
        </w:rPr>
        <w:t xml:space="preserve"> </w:t>
      </w:r>
      <w:r w:rsidR="00845AA5" w:rsidRPr="009044F1">
        <w:rPr>
          <w:rFonts w:ascii="GHEA Grapalat" w:hAnsi="GHEA Grapalat"/>
          <w:i w:val="0"/>
          <w:sz w:val="24"/>
          <w:szCs w:val="24"/>
        </w:rPr>
        <w:t xml:space="preserve">(далее — также товар) для нужд </w:t>
      </w:r>
      <w:r w:rsidRPr="005E766B">
        <w:rPr>
          <w:rFonts w:ascii="GHEA Grapalat" w:hAnsi="GHEA Grapalat"/>
          <w:i w:val="0"/>
          <w:sz w:val="24"/>
          <w:szCs w:val="24"/>
        </w:rPr>
        <w:t xml:space="preserve">ГНКО “Научного-практический центр судебной медицины” при </w:t>
      </w:r>
      <w:proofErr w:type="spellStart"/>
      <w:r w:rsidRPr="005E766B">
        <w:rPr>
          <w:rFonts w:ascii="GHEA Grapalat" w:hAnsi="GHEA Grapalat"/>
          <w:i w:val="0"/>
          <w:sz w:val="24"/>
          <w:szCs w:val="24"/>
        </w:rPr>
        <w:t>Министерсве</w:t>
      </w:r>
      <w:proofErr w:type="spellEnd"/>
      <w:r w:rsidRPr="005E766B">
        <w:rPr>
          <w:rFonts w:ascii="GHEA Grapalat" w:hAnsi="GHEA Grapalat"/>
          <w:i w:val="0"/>
          <w:sz w:val="24"/>
          <w:szCs w:val="24"/>
        </w:rPr>
        <w:t xml:space="preserve"> </w:t>
      </w:r>
      <w:proofErr w:type="spellStart"/>
      <w:r w:rsidRPr="005E766B">
        <w:rPr>
          <w:rFonts w:ascii="GHEA Grapalat" w:hAnsi="GHEA Grapalat"/>
          <w:i w:val="0"/>
          <w:sz w:val="24"/>
          <w:szCs w:val="24"/>
        </w:rPr>
        <w:t>Здравохранения</w:t>
      </w:r>
      <w:proofErr w:type="spellEnd"/>
      <w:r w:rsidRPr="005E766B">
        <w:rPr>
          <w:rFonts w:ascii="GHEA Grapalat" w:hAnsi="GHEA Grapalat"/>
          <w:i w:val="0"/>
          <w:sz w:val="24"/>
          <w:szCs w:val="24"/>
        </w:rPr>
        <w:t xml:space="preserve"> РА</w:t>
      </w:r>
      <w:r w:rsidR="00845AA5" w:rsidRPr="009044F1">
        <w:rPr>
          <w:rFonts w:ascii="GHEA Grapalat" w:hAnsi="GHEA Grapalat"/>
          <w:i w:val="0"/>
          <w:sz w:val="24"/>
          <w:szCs w:val="24"/>
        </w:rPr>
        <w:t>, которые сгруппированы в</w:t>
      </w:r>
      <w:r w:rsidRPr="005E766B">
        <w:rPr>
          <w:rFonts w:ascii="GHEA Grapalat" w:hAnsi="GHEA Grapalat"/>
          <w:i w:val="0"/>
          <w:sz w:val="24"/>
          <w:szCs w:val="24"/>
        </w:rPr>
        <w:t xml:space="preserve"> </w:t>
      </w:r>
      <w:r w:rsidRPr="009044F1">
        <w:rPr>
          <w:rFonts w:ascii="GHEA Grapalat" w:hAnsi="GHEA Grapalat"/>
          <w:i w:val="0"/>
          <w:sz w:val="24"/>
          <w:szCs w:val="24"/>
        </w:rPr>
        <w:t>"</w:t>
      </w:r>
      <w:r w:rsidR="00324C65">
        <w:rPr>
          <w:rFonts w:ascii="GHEA Grapalat" w:hAnsi="GHEA Grapalat"/>
          <w:i w:val="0"/>
          <w:sz w:val="24"/>
          <w:szCs w:val="24"/>
        </w:rPr>
        <w:t>1</w:t>
      </w:r>
      <w:r w:rsidRPr="009044F1">
        <w:rPr>
          <w:rFonts w:ascii="GHEA Grapalat" w:hAnsi="GHEA Grapalat"/>
          <w:i w:val="0"/>
          <w:sz w:val="24"/>
          <w:szCs w:val="24"/>
        </w:rPr>
        <w:t>"</w:t>
      </w:r>
      <w:r w:rsidR="00845AA5" w:rsidRPr="009044F1">
        <w:rPr>
          <w:rFonts w:ascii="GHEA Grapalat" w:hAnsi="GHEA Grapalat"/>
          <w:i w:val="0"/>
          <w:sz w:val="24"/>
          <w:szCs w:val="24"/>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33"/>
      </w:tblGrid>
      <w:tr w:rsidR="00AD432A" w:rsidRPr="00AD7BC1" w:rsidTr="005D13A4">
        <w:trPr>
          <w:jc w:val="center"/>
        </w:trPr>
        <w:tc>
          <w:tcPr>
            <w:tcW w:w="3201" w:type="dxa"/>
            <w:gridSpan w:val="2"/>
            <w:vAlign w:val="center"/>
          </w:tcPr>
          <w:p w:rsidR="00AD432A" w:rsidRPr="00AD7BC1" w:rsidRDefault="00AD432A"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Лотов</w:t>
            </w:r>
          </w:p>
        </w:tc>
        <w:tc>
          <w:tcPr>
            <w:tcW w:w="6033" w:type="dxa"/>
            <w:vMerge w:val="restart"/>
            <w:vAlign w:val="center"/>
          </w:tcPr>
          <w:p w:rsidR="00AD432A" w:rsidRPr="00AD7BC1" w:rsidRDefault="00AD432A"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Наименование лота</w:t>
            </w:r>
          </w:p>
        </w:tc>
      </w:tr>
      <w:tr w:rsidR="00AD432A" w:rsidRPr="00AD7BC1" w:rsidTr="005D13A4">
        <w:trPr>
          <w:jc w:val="center"/>
        </w:trPr>
        <w:tc>
          <w:tcPr>
            <w:tcW w:w="1530" w:type="dxa"/>
            <w:vAlign w:val="center"/>
          </w:tcPr>
          <w:p w:rsidR="00AD432A" w:rsidRPr="00AD7BC1" w:rsidRDefault="00AD432A" w:rsidP="00B46D58">
            <w:pPr>
              <w:pStyle w:val="23"/>
              <w:widowControl w:val="0"/>
              <w:spacing w:after="120" w:line="240" w:lineRule="auto"/>
              <w:ind w:firstLine="0"/>
              <w:jc w:val="center"/>
              <w:rPr>
                <w:rFonts w:ascii="GHEA Grapalat" w:hAnsi="GHEA Grapalat"/>
                <w:sz w:val="24"/>
                <w:szCs w:val="24"/>
              </w:rPr>
            </w:pPr>
            <w:r w:rsidRPr="00AD7BC1">
              <w:rPr>
                <w:rFonts w:ascii="GHEA Grapalat" w:hAnsi="GHEA Grapalat"/>
                <w:b/>
                <w:i/>
                <w:sz w:val="24"/>
                <w:szCs w:val="24"/>
              </w:rPr>
              <w:t>Номера</w:t>
            </w:r>
          </w:p>
        </w:tc>
        <w:tc>
          <w:tcPr>
            <w:tcW w:w="1671" w:type="dxa"/>
            <w:vAlign w:val="center"/>
          </w:tcPr>
          <w:p w:rsidR="00AD432A" w:rsidRPr="00AD7BC1" w:rsidRDefault="00C53648" w:rsidP="00B46D58">
            <w:pPr>
              <w:pStyle w:val="23"/>
              <w:widowControl w:val="0"/>
              <w:spacing w:after="120" w:line="240" w:lineRule="auto"/>
              <w:ind w:firstLine="0"/>
              <w:jc w:val="center"/>
              <w:rPr>
                <w:rFonts w:ascii="GHEA Grapalat" w:hAnsi="GHEA Grapalat"/>
                <w:b/>
                <w:i/>
                <w:sz w:val="24"/>
                <w:szCs w:val="24"/>
              </w:rPr>
            </w:pPr>
            <w:r w:rsidRPr="00AD7BC1">
              <w:rPr>
                <w:rFonts w:ascii="GHEA Grapalat" w:hAnsi="GHEA Grapalat"/>
                <w:b/>
                <w:i/>
                <w:sz w:val="24"/>
                <w:szCs w:val="24"/>
              </w:rPr>
              <w:t>Цена закупки</w:t>
            </w:r>
          </w:p>
        </w:tc>
        <w:tc>
          <w:tcPr>
            <w:tcW w:w="6033" w:type="dxa"/>
            <w:vMerge/>
            <w:vAlign w:val="center"/>
          </w:tcPr>
          <w:p w:rsidR="00AD432A" w:rsidRPr="00AD7BC1" w:rsidRDefault="00AD432A" w:rsidP="00B46D58">
            <w:pPr>
              <w:pStyle w:val="23"/>
              <w:widowControl w:val="0"/>
              <w:spacing w:after="120" w:line="240" w:lineRule="auto"/>
              <w:ind w:firstLine="0"/>
              <w:rPr>
                <w:rFonts w:ascii="GHEA Grapalat" w:hAnsi="GHEA Grapalat"/>
                <w:b/>
                <w:i/>
                <w:sz w:val="24"/>
                <w:szCs w:val="24"/>
              </w:rPr>
            </w:pPr>
          </w:p>
        </w:tc>
      </w:tr>
      <w:tr w:rsidR="003D1CB7" w:rsidRPr="00AD7BC1" w:rsidTr="005D13A4">
        <w:trPr>
          <w:jc w:val="center"/>
        </w:trPr>
        <w:tc>
          <w:tcPr>
            <w:tcW w:w="1530" w:type="dxa"/>
            <w:vAlign w:val="center"/>
          </w:tcPr>
          <w:p w:rsidR="003D1CB7" w:rsidRPr="00AD7BC1" w:rsidRDefault="003D1CB7" w:rsidP="003D1CB7">
            <w:pPr>
              <w:jc w:val="center"/>
              <w:rPr>
                <w:rFonts w:ascii="GHEA Grapalat" w:hAnsi="GHEA Grapalat" w:cs="Calibri"/>
                <w:color w:val="000000"/>
                <w:sz w:val="20"/>
                <w:szCs w:val="20"/>
              </w:rPr>
            </w:pPr>
            <w:r w:rsidRPr="00AD7BC1">
              <w:rPr>
                <w:rFonts w:ascii="GHEA Grapalat" w:hAnsi="GHEA Grapalat" w:cs="Calibri"/>
                <w:color w:val="000000"/>
                <w:sz w:val="20"/>
                <w:szCs w:val="20"/>
              </w:rPr>
              <w:t>1</w:t>
            </w:r>
          </w:p>
        </w:tc>
        <w:tc>
          <w:tcPr>
            <w:tcW w:w="1671" w:type="dxa"/>
            <w:vAlign w:val="center"/>
          </w:tcPr>
          <w:p w:rsidR="003D1CB7" w:rsidRPr="00C039C6" w:rsidRDefault="003D1CB7" w:rsidP="003D1CB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w:t>
            </w:r>
            <w:r w:rsidR="00324C65">
              <w:rPr>
                <w:rFonts w:ascii="GHEA Grapalat" w:hAnsi="GHEA Grapalat"/>
                <w:sz w:val="18"/>
                <w:szCs w:val="18"/>
              </w:rPr>
              <w:t>90</w:t>
            </w:r>
            <w:r>
              <w:rPr>
                <w:rFonts w:ascii="GHEA Grapalat" w:hAnsi="GHEA Grapalat"/>
                <w:sz w:val="18"/>
                <w:szCs w:val="18"/>
                <w:lang w:val="hy-AM"/>
              </w:rPr>
              <w:t>.000,00</w:t>
            </w:r>
          </w:p>
        </w:tc>
        <w:tc>
          <w:tcPr>
            <w:tcW w:w="6033" w:type="dxa"/>
            <w:vAlign w:val="center"/>
          </w:tcPr>
          <w:p w:rsidR="003D1CB7" w:rsidRPr="0066218E" w:rsidRDefault="00324C65" w:rsidP="003D1CB7">
            <w:pPr>
              <w:rPr>
                <w:rFonts w:ascii="GHEA Grapalat" w:hAnsi="GHEA Grapalat" w:cs="Calibri"/>
                <w:color w:val="000000"/>
                <w:sz w:val="20"/>
                <w:szCs w:val="20"/>
              </w:rPr>
            </w:pPr>
            <w:r w:rsidRPr="00324C65">
              <w:rPr>
                <w:rFonts w:ascii="GHEA Grapalat" w:hAnsi="GHEA Grapalat" w:cs="Calibri"/>
                <w:color w:val="000000"/>
                <w:sz w:val="20"/>
                <w:szCs w:val="20"/>
              </w:rPr>
              <w:t>Формалин 40%</w:t>
            </w:r>
          </w:p>
        </w:tc>
      </w:tr>
    </w:tbl>
    <w:p w:rsidR="00324C65" w:rsidRDefault="00324C65" w:rsidP="006173D4">
      <w:pPr>
        <w:pStyle w:val="23"/>
        <w:widowControl w:val="0"/>
        <w:spacing w:after="160" w:line="240" w:lineRule="auto"/>
        <w:ind w:firstLine="567"/>
        <w:rPr>
          <w:rFonts w:ascii="GHEA Grapalat" w:hAnsi="GHEA Grapalat"/>
          <w:sz w:val="24"/>
          <w:szCs w:val="24"/>
        </w:rPr>
      </w:pPr>
    </w:p>
    <w:p w:rsidR="005D13A4"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p>
    <w:p w:rsidR="005D13A4" w:rsidRDefault="005D13A4"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4"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lastRenderedPageBreak/>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1"/>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proofErr w:type="spellStart"/>
      <w:r w:rsidR="002E5691">
        <w:rPr>
          <w:rFonts w:ascii="GHEA Grapalat" w:hAnsi="GHEA Grapalat"/>
          <w:sz w:val="24"/>
          <w:szCs w:val="24"/>
        </w:rPr>
        <w:t>котиривку</w:t>
      </w:r>
      <w:proofErr w:type="spellEnd"/>
      <w:r w:rsidR="002E5691">
        <w:rPr>
          <w:rFonts w:ascii="GHEA Grapalat" w:hAnsi="GHEA Grapalat"/>
          <w:sz w:val="24"/>
          <w:szCs w:val="24"/>
        </w:rPr>
        <w:t xml:space="preserve"> цен</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5D13A4" w:rsidRPr="005D13A4">
        <w:rPr>
          <w:rFonts w:ascii="GHEA Grapalat" w:hAnsi="GHEA Grapalat"/>
          <w:sz w:val="24"/>
          <w:szCs w:val="24"/>
        </w:rPr>
        <w:t>г.Ереван</w:t>
      </w:r>
      <w:proofErr w:type="spellEnd"/>
      <w:r w:rsidR="005D13A4" w:rsidRPr="005D13A4">
        <w:rPr>
          <w:rFonts w:ascii="GHEA Grapalat" w:hAnsi="GHEA Grapalat"/>
          <w:sz w:val="24"/>
          <w:szCs w:val="24"/>
        </w:rPr>
        <w:t xml:space="preserve">, </w:t>
      </w:r>
      <w:proofErr w:type="spellStart"/>
      <w:r w:rsidR="005D13A4" w:rsidRPr="005D13A4">
        <w:rPr>
          <w:rFonts w:ascii="GHEA Grapalat" w:hAnsi="GHEA Grapalat"/>
          <w:sz w:val="24"/>
          <w:szCs w:val="24"/>
        </w:rPr>
        <w:t>ул.Гераци</w:t>
      </w:r>
      <w:proofErr w:type="spellEnd"/>
      <w:r w:rsidR="005D13A4" w:rsidRPr="005D13A4">
        <w:rPr>
          <w:rFonts w:ascii="GHEA Grapalat" w:hAnsi="GHEA Grapalat"/>
          <w:sz w:val="24"/>
          <w:szCs w:val="24"/>
        </w:rPr>
        <w:t xml:space="preserve"> 5/1 </w:t>
      </w:r>
      <w:r>
        <w:rPr>
          <w:rFonts w:ascii="GHEA Grapalat" w:hAnsi="GHEA Grapalat"/>
          <w:sz w:val="24"/>
          <w:szCs w:val="24"/>
        </w:rPr>
        <w:t>не позднее, чем "</w:t>
      </w:r>
      <w:r w:rsidR="005D13A4" w:rsidRPr="005D13A4">
        <w:rPr>
          <w:rFonts w:ascii="GHEA Grapalat" w:hAnsi="GHEA Grapalat"/>
          <w:sz w:val="24"/>
          <w:szCs w:val="24"/>
        </w:rPr>
        <w:t>1</w:t>
      </w:r>
      <w:r w:rsidR="00AD7BC1" w:rsidRPr="00AD7BC1">
        <w:rPr>
          <w:rFonts w:ascii="GHEA Grapalat" w:hAnsi="GHEA Grapalat"/>
          <w:sz w:val="24"/>
          <w:szCs w:val="24"/>
        </w:rPr>
        <w:t>6</w:t>
      </w:r>
      <w:r w:rsidR="005D13A4" w:rsidRPr="005D13A4">
        <w:rPr>
          <w:rFonts w:ascii="GHEA Grapalat" w:hAnsi="GHEA Grapalat"/>
          <w:sz w:val="24"/>
          <w:szCs w:val="24"/>
        </w:rPr>
        <w:t>:00</w:t>
      </w:r>
      <w:r>
        <w:rPr>
          <w:rFonts w:ascii="GHEA Grapalat" w:hAnsi="GHEA Grapalat"/>
          <w:sz w:val="24"/>
          <w:szCs w:val="24"/>
        </w:rPr>
        <w:t>" часов "</w:t>
      </w:r>
      <w:r w:rsidR="005D13A4">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5D13A4" w:rsidRPr="005D13A4">
        <w:rPr>
          <w:rFonts w:ascii="GHEA Grapalat" w:hAnsi="GHEA Grapalat"/>
          <w:sz w:val="24"/>
          <w:szCs w:val="24"/>
        </w:rPr>
        <w:t>Т.Мирзоян</w:t>
      </w:r>
      <w:proofErr w:type="spellEnd"/>
      <w:r w:rsidR="005D13A4" w:rsidRPr="005D13A4">
        <w:rPr>
          <w:rFonts w:ascii="GHEA Grapalat" w:hAnsi="GHEA Grapalat"/>
          <w:sz w:val="24"/>
          <w:szCs w:val="24"/>
        </w:rPr>
        <w:t xml:space="preserve">. </w:t>
      </w:r>
      <w:r>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5"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72257B">
        <w:rPr>
          <w:rFonts w:ascii="GHEA Grapalat" w:hAnsi="GHEA Grapalat"/>
        </w:rPr>
        <w:t xml:space="preserve">  </w:t>
      </w:r>
      <w:bookmarkStart w:id="6" w:name="_GoBack"/>
      <w:bookmarkEnd w:id="6"/>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3C2C73">
        <w:rPr>
          <w:rFonts w:ascii="GHEA Grapalat" w:hAnsi="GHEA Grapalat" w:cs="Sylfaen"/>
          <w:sz w:val="24"/>
          <w:szCs w:val="24"/>
        </w:rPr>
        <w:t>;</w:t>
      </w:r>
      <w:r w:rsidR="005F25EF" w:rsidRPr="008E138A">
        <w:rPr>
          <w:rFonts w:ascii="GHEA Grapalat" w:hAnsi="GHEA Grapalat"/>
          <w:sz w:val="24"/>
          <w:szCs w:val="24"/>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6A2311"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6A2311"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6A2311" w:rsidRDefault="006A231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6A2311">
        <w:rPr>
          <w:rFonts w:ascii="GHEA Grapalat" w:hAnsi="GHEA Grapalat"/>
          <w:sz w:val="24"/>
          <w:szCs w:val="24"/>
        </w:rPr>
        <w:t>7</w:t>
      </w:r>
      <w:r w:rsidRPr="009044F1">
        <w:rPr>
          <w:rFonts w:ascii="GHEA Grapalat" w:hAnsi="GHEA Grapalat"/>
          <w:sz w:val="24"/>
          <w:szCs w:val="24"/>
        </w:rPr>
        <w:t>"-</w:t>
      </w:r>
      <w:r w:rsidR="006A2311">
        <w:rPr>
          <w:rFonts w:ascii="GHEA Grapalat" w:hAnsi="GHEA Grapalat"/>
          <w:sz w:val="24"/>
          <w:szCs w:val="24"/>
        </w:rPr>
        <w:t>о</w:t>
      </w:r>
      <w:r w:rsidRPr="009044F1">
        <w:rPr>
          <w:rFonts w:ascii="GHEA Grapalat" w:hAnsi="GHEA Grapalat"/>
          <w:sz w:val="24"/>
          <w:szCs w:val="24"/>
        </w:rPr>
        <w:t>й день в "</w:t>
      </w:r>
      <w:r w:rsidR="00602490" w:rsidRPr="00602490">
        <w:rPr>
          <w:rFonts w:ascii="GHEA Grapalat" w:hAnsi="GHEA Grapalat"/>
          <w:sz w:val="24"/>
          <w:szCs w:val="24"/>
        </w:rPr>
        <w:t>1</w:t>
      </w:r>
      <w:r w:rsidR="00AD7BC1" w:rsidRPr="00AD7BC1">
        <w:rPr>
          <w:rFonts w:ascii="GHEA Grapalat" w:hAnsi="GHEA Grapalat"/>
          <w:sz w:val="24"/>
          <w:szCs w:val="24"/>
        </w:rPr>
        <w:t>6</w:t>
      </w:r>
      <w:r w:rsidR="006A2311">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A2311" w:rsidRPr="006A2311" w:rsidRDefault="00FD2748" w:rsidP="006A2311">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6A2311">
        <w:rPr>
          <w:rFonts w:ascii="GHEA Grapalat" w:hAnsi="GHEA Grapalat"/>
          <w:i w:val="0"/>
          <w:sz w:val="24"/>
          <w:szCs w:val="24"/>
        </w:rPr>
        <w:t xml:space="preserve">Если предлагаемые цены представлены в двух или более валютах, они сопоставляются с </w:t>
      </w:r>
      <w:proofErr w:type="spellStart"/>
      <w:r w:rsidR="006A2311" w:rsidRPr="006A2311">
        <w:rPr>
          <w:rFonts w:ascii="GHEA Grapalat" w:hAnsi="GHEA Grapalat"/>
          <w:i w:val="0"/>
          <w:sz w:val="24"/>
          <w:szCs w:val="24"/>
        </w:rPr>
        <w:t>драмом</w:t>
      </w:r>
      <w:proofErr w:type="spellEnd"/>
      <w:r w:rsidR="006A2311" w:rsidRPr="006A2311">
        <w:rPr>
          <w:rFonts w:ascii="GHEA Grapalat" w:hAnsi="GHEA Grapalat"/>
          <w:i w:val="0"/>
          <w:sz w:val="24"/>
          <w:szCs w:val="24"/>
        </w:rPr>
        <w:t xml:space="preserve"> Республики Армения по курсу по курсу, установленному ЦБ РА на день и время заседания по вскрытию заявок.</w:t>
      </w:r>
    </w:p>
    <w:p w:rsidR="00B15493" w:rsidRPr="006A2311" w:rsidRDefault="00FD2748" w:rsidP="006A2311">
      <w:pPr>
        <w:pStyle w:val="a3"/>
        <w:widowControl w:val="0"/>
        <w:tabs>
          <w:tab w:val="left" w:pos="1134"/>
        </w:tabs>
        <w:spacing w:after="160" w:line="240" w:lineRule="auto"/>
        <w:ind w:firstLine="567"/>
        <w:rPr>
          <w:rFonts w:ascii="GHEA Grapalat" w:hAnsi="GHEA Grapalat"/>
          <w:i w:val="0"/>
          <w:sz w:val="24"/>
          <w:szCs w:val="24"/>
        </w:rPr>
      </w:pPr>
      <w:r w:rsidRPr="006A2311">
        <w:rPr>
          <w:rFonts w:ascii="GHEA Grapalat" w:hAnsi="GHEA Grapalat"/>
          <w:i w:val="0"/>
          <w:sz w:val="24"/>
          <w:szCs w:val="24"/>
        </w:rPr>
        <w:t>8.</w:t>
      </w:r>
      <w:r w:rsidR="001E1D4C" w:rsidRPr="006A2311">
        <w:rPr>
          <w:rFonts w:ascii="GHEA Grapalat" w:hAnsi="GHEA Grapalat"/>
          <w:i w:val="0"/>
          <w:sz w:val="24"/>
          <w:szCs w:val="24"/>
        </w:rPr>
        <w:t>5</w:t>
      </w:r>
      <w:r w:rsidRPr="006A2311">
        <w:rPr>
          <w:rFonts w:ascii="GHEA Grapalat" w:hAnsi="GHEA Grapalat"/>
          <w:i w:val="0"/>
          <w:sz w:val="24"/>
          <w:szCs w:val="24"/>
        </w:rPr>
        <w:t>.</w:t>
      </w:r>
      <w:r w:rsidR="00644850" w:rsidRPr="006A2311">
        <w:rPr>
          <w:rFonts w:ascii="GHEA Grapalat" w:hAnsi="GHEA Grapalat"/>
          <w:i w:val="0"/>
          <w:sz w:val="24"/>
          <w:szCs w:val="24"/>
        </w:rPr>
        <w:tab/>
      </w:r>
      <w:r w:rsidRPr="006A2311">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6A2311">
        <w:rPr>
          <w:rFonts w:ascii="GHEA Grapalat" w:hAnsi="GHEA Grapalat"/>
          <w:i w:val="0"/>
          <w:sz w:val="24"/>
          <w:szCs w:val="24"/>
        </w:rPr>
        <w:t>отобранного или непризнанных таковыми участников</w:t>
      </w:r>
      <w:r w:rsidRPr="006A2311">
        <w:rPr>
          <w:rFonts w:ascii="GHEA Grapalat" w:hAnsi="GHEA Grapalat"/>
          <w:i w:val="0"/>
          <w:sz w:val="24"/>
          <w:szCs w:val="24"/>
        </w:rPr>
        <w:t xml:space="preserve">. </w:t>
      </w:r>
      <w:r w:rsidR="002F2045" w:rsidRPr="006A2311">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6A2311">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7"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8"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lastRenderedPageBreak/>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6A2311"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w:t>
      </w:r>
      <w:r w:rsidRPr="006A2311">
        <w:rPr>
          <w:rFonts w:ascii="GHEA Grapalat" w:hAnsi="GHEA Grapalat"/>
        </w:rPr>
        <w:t>к;</w:t>
      </w:r>
    </w:p>
    <w:p w:rsidR="00B24E4B" w:rsidRDefault="00B24E4B" w:rsidP="00B24E4B">
      <w:pPr>
        <w:pStyle w:val="aff"/>
        <w:widowControl w:val="0"/>
        <w:numPr>
          <w:ilvl w:val="0"/>
          <w:numId w:val="31"/>
        </w:numPr>
        <w:ind w:left="0" w:firstLine="284"/>
        <w:contextualSpacing/>
        <w:jc w:val="both"/>
        <w:rPr>
          <w:ins w:id="9"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w:t>
      </w:r>
      <w:r w:rsidR="00C20AD3" w:rsidRPr="00637CD2">
        <w:rPr>
          <w:rFonts w:ascii="GHEA Grapalat" w:hAnsi="GHEA Grapalat" w:cs="Sylfaen"/>
        </w:rPr>
        <w:lastRenderedPageBreak/>
        <w:t>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6A2311">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F0D91" w:rsidRDefault="009F0D91" w:rsidP="009F0D91">
      <w:pPr>
        <w:rPr>
          <w:rFonts w:ascii="GHEA Grapalat" w:hAnsi="GHEA Grapalat"/>
          <w:b/>
        </w:rPr>
      </w:pPr>
    </w:p>
    <w:p w:rsidR="000313A6" w:rsidRDefault="00AA0AD8" w:rsidP="009F0D91">
      <w:pPr>
        <w:jc w:val="center"/>
        <w:rPr>
          <w:rFonts w:ascii="GHEA Grapalat" w:hAnsi="GHEA Grapalat"/>
          <w:b/>
        </w:rPr>
      </w:pPr>
      <w:r w:rsidRPr="009044F1">
        <w:rPr>
          <w:rFonts w:ascii="GHEA Grapalat" w:hAnsi="GHEA Grapalat"/>
          <w:b/>
        </w:rPr>
        <w:t>9. ЗАКЛЮЧЕНИЕ ДОГОВОРА</w:t>
      </w:r>
    </w:p>
    <w:p w:rsidR="009F0D91" w:rsidRPr="004C4FF3" w:rsidRDefault="009F0D91" w:rsidP="009F0D91">
      <w:pPr>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w:t>
      </w:r>
      <w:r w:rsidRPr="009044F1">
        <w:rPr>
          <w:rFonts w:ascii="GHEA Grapalat" w:hAnsi="GHEA Grapalat"/>
        </w:rPr>
        <w:lastRenderedPageBreak/>
        <w:t>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Pr="009044F1">
        <w:rPr>
          <w:rFonts w:ascii="GHEA Grapalat" w:hAnsi="GHEA Grapalat"/>
        </w:rPr>
        <w:t>.</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w:t>
      </w:r>
      <w:r w:rsidR="00571E4C" w:rsidRPr="00BF3E44">
        <w:rPr>
          <w:rFonts w:ascii="GHEA Grapalat" w:hAnsi="GHEA Grapalat" w:cs="Sylfaen"/>
        </w:rPr>
        <w:lastRenderedPageBreak/>
        <w:t xml:space="preserve">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CA63AC" w:rsidRPr="00CA63AC" w:rsidRDefault="00030D40" w:rsidP="00DA0D2B">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CA63AC" w:rsidRPr="00CA63AC">
        <w:rPr>
          <w:rFonts w:ascii="GHEA Grapalat" w:hAnsi="GHEA Grapalat"/>
        </w:rPr>
        <w:t>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CA63AC" w:rsidRPr="00CA63AC">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CA63AC" w:rsidRPr="004C4FF3">
        <w:rPr>
          <w:rFonts w:ascii="GHEA Grapalat" w:hAnsi="GHEA Grapalat"/>
        </w:rPr>
        <w:t>5</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w:t>
      </w:r>
      <w:r w:rsidR="00CA63AC" w:rsidRPr="00CA63AC">
        <w:rPr>
          <w:rFonts w:ascii="GHEA Grapalat" w:hAnsi="GHEA Grapalat"/>
        </w:rPr>
        <w:t>6</w:t>
      </w:r>
      <w:r w:rsidRPr="0074650E">
        <w:rPr>
          <w:rFonts w:ascii="GHEA Grapalat" w:hAnsi="GHEA Grapalat"/>
        </w:rPr>
        <w:t xml:space="preserve">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A63AC" w:rsidRDefault="003E194D" w:rsidP="00CA63AC">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CA63AC">
      <w:pPr>
        <w:widowControl w:val="0"/>
        <w:tabs>
          <w:tab w:val="left" w:pos="1134"/>
        </w:tabs>
        <w:spacing w:after="160"/>
        <w:ind w:firstLine="567"/>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CA63AC" w:rsidRPr="00CA63AC" w:rsidRDefault="00096865" w:rsidP="00CA63AC">
      <w:pPr>
        <w:widowControl w:val="0"/>
        <w:tabs>
          <w:tab w:val="left" w:pos="1134"/>
        </w:tabs>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CA63AC" w:rsidRPr="00CA63AC">
        <w:rPr>
          <w:rFonts w:ascii="GHEA Grapalat" w:hAnsi="GHEA Grapalat"/>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CA63A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CA63AC"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A63AC">
      <w:pPr>
        <w:ind w:firstLine="708"/>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A63AC">
      <w:pPr>
        <w:ind w:firstLine="708"/>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A63AC">
      <w:pPr>
        <w:ind w:firstLine="708"/>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A63AC">
      <w:pPr>
        <w:ind w:firstLine="708"/>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A63AC">
      <w:pPr>
        <w:ind w:firstLine="708"/>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A63AC">
      <w:pPr>
        <w:ind w:firstLine="708"/>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w:t>
      </w:r>
      <w:r w:rsidRPr="00570BBD">
        <w:rPr>
          <w:rFonts w:ascii="GHEA Grapalat" w:hAnsi="GHEA Grapalat"/>
        </w:rPr>
        <w:lastRenderedPageBreak/>
        <w:t>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00CA63AC">
        <w:rPr>
          <w:rFonts w:ascii="GHEA Grapalat" w:hAnsi="GHEA Grapalat"/>
        </w:rPr>
        <w:tab/>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CA63AC" w:rsidRPr="00CA63AC" w:rsidRDefault="00CA63AC" w:rsidP="00CA63AC">
      <w:pPr>
        <w:widowControl w:val="0"/>
        <w:jc w:val="center"/>
        <w:rPr>
          <w:rFonts w:ascii="GHEA Grapalat" w:hAnsi="GHEA Grapalat"/>
          <w:b/>
        </w:rPr>
      </w:pPr>
      <w:r w:rsidRPr="00CA63AC">
        <w:rPr>
          <w:rFonts w:ascii="GHEA Grapalat" w:hAnsi="GHEA Grapalat"/>
          <w:b/>
        </w:rPr>
        <w:lastRenderedPageBreak/>
        <w:t>ЧАСТЬ II</w:t>
      </w:r>
    </w:p>
    <w:p w:rsidR="00CA63AC" w:rsidRPr="00CA63AC" w:rsidRDefault="00CA63AC" w:rsidP="00CA63AC">
      <w:pPr>
        <w:widowControl w:val="0"/>
        <w:jc w:val="center"/>
        <w:rPr>
          <w:rFonts w:ascii="GHEA Grapalat" w:hAnsi="GHEA Grapalat"/>
        </w:rPr>
      </w:pPr>
      <w:r w:rsidRPr="00CA63AC">
        <w:rPr>
          <w:rFonts w:ascii="GHEA Grapalat" w:hAnsi="GHEA Grapalat"/>
          <w:b/>
        </w:rPr>
        <w:t xml:space="preserve">ИНСТРУКЦИЯ ПО СОСТАВЛЕНИЮ </w:t>
      </w:r>
      <w:r w:rsidRPr="00CA63AC">
        <w:rPr>
          <w:rFonts w:ascii="GHEA Grapalat" w:hAnsi="GHEA Grapalat"/>
          <w:b/>
        </w:rPr>
        <w:br/>
        <w:t>ЗАЯВКИ НА ЗАПРОС O КОТИРОВKE ЦЕН</w:t>
      </w:r>
      <w:r w:rsidRPr="00CA63AC">
        <w:rPr>
          <w:rFonts w:ascii="GHEA Grapalat" w:hAnsi="GHEA Grapalat"/>
        </w:rPr>
        <w:t xml:space="preserve"> </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w:t>
      </w:r>
      <w:r w:rsidRPr="00CA63AC">
        <w:rPr>
          <w:rFonts w:ascii="GHEA Grapalat" w:hAnsi="GHEA Grapalat"/>
          <w:b/>
        </w:rPr>
        <w:t>Приложению №1</w:t>
      </w:r>
      <w:r w:rsidRPr="009044F1">
        <w:rPr>
          <w:rFonts w:ascii="GHEA Grapalat" w:hAnsi="GHEA Grapalat"/>
        </w:rPr>
        <w:t>;</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r w:rsidRPr="00CA63AC">
        <w:rPr>
          <w:rFonts w:ascii="GHEA Grapalat" w:hAnsi="GHEA Grapalat"/>
          <w:b/>
        </w:rPr>
        <w:t xml:space="preserve">Приложению </w:t>
      </w:r>
      <w:r w:rsidRPr="00CA63AC">
        <w:rPr>
          <w:rFonts w:ascii="GHEA Grapalat" w:hAnsi="GHEA Grapalat"/>
          <w:b/>
          <w:lang w:val="en-US"/>
        </w:rPr>
        <w:t>N</w:t>
      </w:r>
      <w:r w:rsidRPr="00CA63AC">
        <w:rPr>
          <w:rFonts w:ascii="GHEA Grapalat" w:hAnsi="GHEA Grapalat"/>
          <w:b/>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2"/>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CA63AC" w:rsidRPr="004C4FF3">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A63AC">
        <w:rPr>
          <w:rFonts w:ascii="GHEA Grapalat" w:hAnsi="GHEA Grapalat"/>
        </w:rPr>
        <w:t>одном</w:t>
      </w:r>
      <w:r w:rsidRPr="002658C9">
        <w:rPr>
          <w:rFonts w:ascii="GHEA Grapalat" w:hAnsi="GHEA Grapalat"/>
        </w:rPr>
        <w:t xml:space="preserve"> экземпляр</w:t>
      </w:r>
      <w:r w:rsidR="00CA63AC">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Default="00CA63AC" w:rsidP="00B46D58">
      <w:pPr>
        <w:pStyle w:val="norm"/>
        <w:widowControl w:val="0"/>
        <w:spacing w:after="160" w:line="240" w:lineRule="auto"/>
        <w:ind w:firstLine="284"/>
        <w:jc w:val="right"/>
        <w:rPr>
          <w:rFonts w:ascii="GHEA Grapalat" w:hAnsi="GHEA Grapalat"/>
          <w:b/>
          <w:sz w:val="24"/>
          <w:szCs w:val="24"/>
        </w:rPr>
      </w:pPr>
    </w:p>
    <w:p w:rsidR="00CA63AC" w:rsidRPr="00F677F1" w:rsidRDefault="00CA63AC"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2912A0"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235464">
        <w:rPr>
          <w:rFonts w:ascii="GHEA Grapalat" w:hAnsi="GHEA Grapalat"/>
        </w:rPr>
        <w:t>5</w:t>
      </w:r>
      <w:r w:rsidR="002912A0" w:rsidRPr="002912A0">
        <w:rPr>
          <w:rFonts w:ascii="GHEA Grapalat" w:hAnsi="GHEA Grapalat"/>
          <w:lang w:val="hy-AM"/>
        </w:rPr>
        <w:t>-</w:t>
      </w:r>
      <w:r w:rsidR="007F299C">
        <w:rPr>
          <w:rFonts w:ascii="GHEA Grapalat" w:hAnsi="GHEA Grapalat"/>
        </w:rPr>
        <w:t>5</w:t>
      </w:r>
      <w:r w:rsidR="002912A0" w:rsidRPr="002912A0">
        <w:rPr>
          <w:rFonts w:ascii="GHEA Grapalat" w:hAnsi="GHEA Grapalat"/>
          <w:lang w:val="hy-AM"/>
        </w:rPr>
        <w:t>-ԴԲԳԳԿ</w:t>
      </w:r>
      <w:r w:rsidR="006132ED" w:rsidRPr="002912A0">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2912A0" w:rsidRDefault="009E1F0A" w:rsidP="002912A0">
      <w:pPr>
        <w:jc w:val="both"/>
        <w:rPr>
          <w:rFonts w:ascii="GHEA Grapalat" w:hAnsi="GHEA Grapalat" w:cs="Sylfaen"/>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proofErr w:type="spellStart"/>
      <w:r w:rsidR="002E5691">
        <w:rPr>
          <w:rFonts w:ascii="GHEA Grapalat" w:hAnsi="GHEA Grapalat"/>
        </w:rPr>
        <w:t>котиривку</w:t>
      </w:r>
      <w:proofErr w:type="spellEnd"/>
      <w:r w:rsidR="002E5691">
        <w:rPr>
          <w:rFonts w:ascii="GHEA Grapalat" w:hAnsi="GHEA Grapalat"/>
        </w:rPr>
        <w:t xml:space="preserve"> цен</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912A0"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602490">
        <w:rPr>
          <w:rFonts w:ascii="GHEA Grapalat" w:hAnsi="GHEA Grapalat"/>
        </w:rPr>
        <w:t>5</w:t>
      </w:r>
      <w:r w:rsidR="002912A0" w:rsidRPr="002912A0">
        <w:rPr>
          <w:rFonts w:ascii="GHEA Grapalat" w:hAnsi="GHEA Grapalat"/>
          <w:lang w:val="hy-AM"/>
        </w:rPr>
        <w:t>-</w:t>
      </w:r>
      <w:r w:rsidR="007F299C">
        <w:rPr>
          <w:rFonts w:ascii="GHEA Grapalat" w:hAnsi="GHEA Grapalat"/>
        </w:rPr>
        <w:t>5</w:t>
      </w:r>
      <w:r w:rsidR="002912A0" w:rsidRPr="002912A0">
        <w:rPr>
          <w:rFonts w:ascii="GHEA Grapalat" w:hAnsi="GHEA Grapalat"/>
          <w:lang w:val="hy-AM"/>
        </w:rPr>
        <w:t>-ԴԲԳԳԿ</w:t>
      </w:r>
      <w:r w:rsidR="002912A0" w:rsidRPr="002912A0">
        <w:rPr>
          <w:rFonts w:ascii="GHEA Grapalat" w:hAnsi="GHEA Grapalat"/>
        </w:rPr>
        <w:t>"</w:t>
      </w:r>
      <w:r w:rsidR="002912A0">
        <w:rPr>
          <w:rFonts w:ascii="GHEA Grapalat" w:hAnsi="GHEA Grapalat" w:cs="Sylfaen"/>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2912A0" w:rsidRPr="002912A0">
        <w:rPr>
          <w:rFonts w:ascii="GHEA Grapalat" w:hAnsi="GHEA Grapalat"/>
        </w:rPr>
        <w:t>"</w:t>
      </w:r>
      <w:r w:rsidR="002912A0" w:rsidRPr="002912A0">
        <w:rPr>
          <w:rFonts w:ascii="GHEA Grapalat" w:hAnsi="GHEA Grapalat"/>
          <w:lang w:val="hy-AM"/>
        </w:rPr>
        <w:t>ԳՀԱՊՁԲ-202</w:t>
      </w:r>
      <w:r w:rsidR="002912A0" w:rsidRPr="002912A0">
        <w:rPr>
          <w:rFonts w:ascii="GHEA Grapalat" w:hAnsi="GHEA Grapalat"/>
        </w:rPr>
        <w:t>3/</w:t>
      </w:r>
      <w:r w:rsidR="00973105">
        <w:rPr>
          <w:rFonts w:ascii="GHEA Grapalat" w:hAnsi="GHEA Grapalat"/>
        </w:rPr>
        <w:t>1</w:t>
      </w:r>
      <w:r w:rsidR="00602490" w:rsidRPr="00602490">
        <w:rPr>
          <w:rFonts w:ascii="GHEA Grapalat" w:hAnsi="GHEA Grapalat"/>
        </w:rPr>
        <w:t>5</w:t>
      </w:r>
      <w:r w:rsidR="002912A0" w:rsidRPr="002912A0">
        <w:rPr>
          <w:rFonts w:ascii="GHEA Grapalat" w:hAnsi="GHEA Grapalat"/>
          <w:lang w:val="hy-AM"/>
        </w:rPr>
        <w:t>-</w:t>
      </w:r>
      <w:r w:rsidR="007F299C">
        <w:rPr>
          <w:rFonts w:ascii="GHEA Grapalat" w:hAnsi="GHEA Grapalat"/>
        </w:rPr>
        <w:t>5</w:t>
      </w:r>
      <w:r w:rsidR="002912A0" w:rsidRPr="002912A0">
        <w:rPr>
          <w:rFonts w:ascii="GHEA Grapalat" w:hAnsi="GHEA Grapalat"/>
          <w:lang w:val="hy-AM"/>
        </w:rPr>
        <w:t>-ԴԲԳԳԿ</w:t>
      </w:r>
      <w:r w:rsidR="002912A0" w:rsidRPr="002912A0">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42E8B">
        <w:rPr>
          <w:rFonts w:ascii="GHEA Grapalat" w:hAnsi="GHEA Grapalat"/>
        </w:rPr>
        <w:t>котировку цен</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3"/>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2912A0" w:rsidRPr="002912A0" w:rsidRDefault="002912A0" w:rsidP="002912A0">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t>Приложение № 1</w:t>
      </w:r>
      <w:r>
        <w:rPr>
          <w:rFonts w:ascii="GHEA Grapalat" w:hAnsi="GHEA Grapalat"/>
          <w:b/>
          <w:sz w:val="24"/>
          <w:szCs w:val="24"/>
        </w:rPr>
        <w:t>.</w:t>
      </w:r>
      <w:r w:rsidR="0001096A">
        <w:rPr>
          <w:rFonts w:ascii="GHEA Grapalat" w:hAnsi="GHEA Grapalat"/>
          <w:b/>
          <w:sz w:val="24"/>
          <w:szCs w:val="24"/>
        </w:rPr>
        <w:t>1</w:t>
      </w:r>
    </w:p>
    <w:p w:rsidR="002912A0" w:rsidRPr="002912A0" w:rsidRDefault="002912A0" w:rsidP="002912A0">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01096A" w:rsidRPr="002912A0">
        <w:rPr>
          <w:rFonts w:ascii="GHEA Grapalat" w:hAnsi="GHEA Grapalat"/>
          <w:b/>
          <w:lang w:val="hy-AM"/>
        </w:rPr>
        <w:t>ԳՀԱՊՁԲ-202</w:t>
      </w:r>
      <w:r w:rsidR="0001096A" w:rsidRPr="002912A0">
        <w:rPr>
          <w:rFonts w:ascii="GHEA Grapalat" w:hAnsi="GHEA Grapalat"/>
          <w:b/>
        </w:rPr>
        <w:t>3/</w:t>
      </w:r>
      <w:r w:rsidR="00973105">
        <w:rPr>
          <w:rFonts w:ascii="GHEA Grapalat" w:hAnsi="GHEA Grapalat"/>
          <w:b/>
        </w:rPr>
        <w:t>1</w:t>
      </w:r>
      <w:r w:rsidR="00602490" w:rsidRPr="00602490">
        <w:rPr>
          <w:rFonts w:ascii="GHEA Grapalat" w:hAnsi="GHEA Grapalat"/>
          <w:b/>
        </w:rPr>
        <w:t>5</w:t>
      </w:r>
      <w:r w:rsidR="0001096A" w:rsidRPr="002912A0">
        <w:rPr>
          <w:rFonts w:ascii="GHEA Grapalat" w:hAnsi="GHEA Grapalat"/>
          <w:b/>
          <w:lang w:val="hy-AM"/>
        </w:rPr>
        <w:t>-</w:t>
      </w:r>
      <w:r w:rsidR="007F299C">
        <w:rPr>
          <w:rFonts w:ascii="GHEA Grapalat" w:hAnsi="GHEA Grapalat"/>
          <w:b/>
        </w:rPr>
        <w:t>5</w:t>
      </w:r>
      <w:r w:rsidR="0001096A" w:rsidRPr="002912A0">
        <w:rPr>
          <w:rFonts w:ascii="GHEA Grapalat" w:hAnsi="GHEA Grapalat"/>
          <w:b/>
          <w:lang w:val="hy-AM"/>
        </w:rPr>
        <w:t>-ԴԲԳԳԿ</w:t>
      </w:r>
      <w:r>
        <w:rPr>
          <w:rFonts w:ascii="GHEA Grapalat" w:hAnsi="GHEA Grapalat"/>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3325"/>
        <w:gridCol w:w="4925"/>
      </w:tblGrid>
      <w:tr w:rsidR="00D043C1" w:rsidRPr="00206AF8" w:rsidTr="00C73B9F">
        <w:tc>
          <w:tcPr>
            <w:tcW w:w="1036"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50" w:type="dxa"/>
            <w:gridSpan w:val="2"/>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7F299C" w:rsidRPr="00206AF8" w:rsidTr="007F299C">
        <w:trPr>
          <w:trHeight w:val="442"/>
        </w:trPr>
        <w:tc>
          <w:tcPr>
            <w:tcW w:w="1036" w:type="dxa"/>
            <w:vMerge/>
            <w:vAlign w:val="center"/>
          </w:tcPr>
          <w:p w:rsidR="007F299C" w:rsidRPr="00206AF8" w:rsidRDefault="007F299C" w:rsidP="00FF3F2A">
            <w:pPr>
              <w:widowControl w:val="0"/>
              <w:jc w:val="center"/>
              <w:rPr>
                <w:rFonts w:ascii="GHEA Grapalat" w:hAnsi="GHEA Grapalat"/>
                <w:b/>
                <w:bCs/>
                <w:sz w:val="20"/>
                <w:szCs w:val="20"/>
              </w:rPr>
            </w:pPr>
          </w:p>
        </w:tc>
        <w:tc>
          <w:tcPr>
            <w:tcW w:w="3325" w:type="dxa"/>
            <w:vAlign w:val="center"/>
          </w:tcPr>
          <w:p w:rsidR="007F299C" w:rsidRPr="00BF7253" w:rsidRDefault="007F299C" w:rsidP="009A3C00">
            <w:pPr>
              <w:widowControl w:val="0"/>
              <w:jc w:val="center"/>
              <w:rPr>
                <w:rFonts w:ascii="GHEA Grapalat" w:hAnsi="GHEA Grapalat"/>
                <w:b/>
                <w:bCs/>
                <w:sz w:val="20"/>
                <w:szCs w:val="20"/>
                <w:lang w:val="hy-AM"/>
              </w:rPr>
            </w:pPr>
            <w:r w:rsidRPr="00206AF8">
              <w:rPr>
                <w:rFonts w:ascii="GHEA Grapalat" w:hAnsi="GHEA Grapalat"/>
                <w:b/>
                <w:sz w:val="20"/>
                <w:szCs w:val="20"/>
              </w:rPr>
              <w:t xml:space="preserve">наименование </w:t>
            </w:r>
          </w:p>
        </w:tc>
        <w:tc>
          <w:tcPr>
            <w:tcW w:w="4925" w:type="dxa"/>
            <w:vAlign w:val="center"/>
          </w:tcPr>
          <w:p w:rsidR="007F299C" w:rsidRPr="00206AF8" w:rsidRDefault="007F299C"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7F299C" w:rsidRPr="00206AF8" w:rsidTr="00514465">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r w:rsidR="007F299C" w:rsidRPr="00206AF8" w:rsidTr="008E0EB5">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r w:rsidR="007F299C" w:rsidRPr="00206AF8" w:rsidTr="00D47A3C">
        <w:tc>
          <w:tcPr>
            <w:tcW w:w="1036" w:type="dxa"/>
          </w:tcPr>
          <w:p w:rsidR="007F299C" w:rsidRPr="00206AF8" w:rsidRDefault="007F299C" w:rsidP="00FF3F2A">
            <w:pPr>
              <w:pStyle w:val="3"/>
              <w:keepNext w:val="0"/>
              <w:widowControl w:val="0"/>
              <w:spacing w:line="240" w:lineRule="auto"/>
              <w:jc w:val="left"/>
              <w:rPr>
                <w:rFonts w:ascii="GHEA Grapalat" w:hAnsi="GHEA Grapalat"/>
                <w:b/>
              </w:rPr>
            </w:pPr>
          </w:p>
        </w:tc>
        <w:tc>
          <w:tcPr>
            <w:tcW w:w="3325" w:type="dxa"/>
          </w:tcPr>
          <w:p w:rsidR="007F299C" w:rsidRPr="00206AF8" w:rsidRDefault="007F299C" w:rsidP="00FF3F2A">
            <w:pPr>
              <w:pStyle w:val="3"/>
              <w:keepNext w:val="0"/>
              <w:widowControl w:val="0"/>
              <w:spacing w:line="240" w:lineRule="auto"/>
              <w:jc w:val="left"/>
              <w:rPr>
                <w:rFonts w:ascii="GHEA Grapalat" w:hAnsi="GHEA Grapalat"/>
                <w:b/>
              </w:rPr>
            </w:pPr>
          </w:p>
        </w:tc>
        <w:tc>
          <w:tcPr>
            <w:tcW w:w="4925" w:type="dxa"/>
          </w:tcPr>
          <w:p w:rsidR="007F299C" w:rsidRPr="00206AF8" w:rsidRDefault="007F299C"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Приложение № 1</w:t>
      </w:r>
      <w:r>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905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5905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905B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5905B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905B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905B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1096A" w:rsidRPr="002912A0" w:rsidRDefault="00AF0EF7" w:rsidP="0001096A">
      <w:pPr>
        <w:pStyle w:val="norm"/>
        <w:widowControl w:val="0"/>
        <w:spacing w:line="240" w:lineRule="auto"/>
        <w:ind w:firstLine="284"/>
        <w:jc w:val="right"/>
        <w:rPr>
          <w:rFonts w:ascii="GHEA Grapalat" w:hAnsi="GHEA Grapalat" w:cs="Arial"/>
          <w:b/>
          <w:sz w:val="24"/>
          <w:szCs w:val="24"/>
        </w:rPr>
      </w:pPr>
      <w:r>
        <w:rPr>
          <w:rFonts w:ascii="GHEA Grapalat" w:hAnsi="GHEA Grapalat"/>
          <w:b/>
        </w:rPr>
        <w:br w:type="page"/>
      </w:r>
      <w:r w:rsidR="0001096A" w:rsidRPr="002912A0">
        <w:rPr>
          <w:rFonts w:ascii="GHEA Grapalat" w:hAnsi="GHEA Grapalat"/>
          <w:b/>
          <w:sz w:val="24"/>
          <w:szCs w:val="24"/>
        </w:rPr>
        <w:lastRenderedPageBreak/>
        <w:t xml:space="preserve">Приложение № </w:t>
      </w:r>
      <w:r w:rsidR="0001096A">
        <w:rPr>
          <w:rFonts w:ascii="GHEA Grapalat" w:hAnsi="GHEA Grapalat"/>
          <w:b/>
          <w:sz w:val="24"/>
          <w:szCs w:val="24"/>
        </w:rPr>
        <w:t>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602490" w:rsidRPr="00602490">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01096A" w:rsidRPr="009044F1" w:rsidRDefault="0001096A" w:rsidP="0001096A">
      <w:pPr>
        <w:widowControl w:val="0"/>
        <w:spacing w:after="160"/>
        <w:ind w:left="567" w:right="565"/>
        <w:jc w:val="center"/>
        <w:rPr>
          <w:rFonts w:ascii="GHEA Grapalat" w:hAnsi="GHEA Grapalat"/>
          <w:b/>
        </w:rPr>
      </w:pPr>
    </w:p>
    <w:p w:rsidR="00B2572B" w:rsidRPr="009044F1" w:rsidRDefault="00B2572B" w:rsidP="0001096A">
      <w:pPr>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proofErr w:type="spellStart"/>
      <w:r w:rsidR="00B42E8B">
        <w:rPr>
          <w:rFonts w:ascii="GHEA Grapalat" w:hAnsi="GHEA Grapalat"/>
          <w:spacing w:val="-6"/>
        </w:rPr>
        <w:t>котивовку</w:t>
      </w:r>
      <w:proofErr w:type="spellEnd"/>
      <w:r w:rsidR="00B42E8B">
        <w:rPr>
          <w:rFonts w:ascii="GHEA Grapalat" w:hAnsi="GHEA Grapalat"/>
          <w:spacing w:val="-6"/>
        </w:rPr>
        <w:t xml:space="preserve"> цен</w:t>
      </w:r>
      <w:r w:rsidRPr="005744FC">
        <w:rPr>
          <w:rFonts w:ascii="GHEA Grapalat" w:hAnsi="GHEA Grapalat"/>
          <w:spacing w:val="-6"/>
        </w:rPr>
        <w:t xml:space="preserve"> под кодом </w:t>
      </w:r>
      <w:r w:rsidR="006132ED">
        <w:rPr>
          <w:rFonts w:ascii="GHEA Grapalat" w:hAnsi="GHEA Grapalat"/>
          <w:spacing w:val="-6"/>
        </w:rPr>
        <w:t>"</w:t>
      </w:r>
      <w:r w:rsidR="0001096A" w:rsidRPr="002912A0">
        <w:rPr>
          <w:rFonts w:ascii="GHEA Grapalat" w:hAnsi="GHEA Grapalat"/>
          <w:b/>
          <w:lang w:val="hy-AM"/>
        </w:rPr>
        <w:t>ԳՀԱՊՁԲ-202</w:t>
      </w:r>
      <w:r w:rsidR="0001096A" w:rsidRPr="002912A0">
        <w:rPr>
          <w:rFonts w:ascii="GHEA Grapalat" w:hAnsi="GHEA Grapalat"/>
          <w:b/>
        </w:rPr>
        <w:t>3/</w:t>
      </w:r>
      <w:r w:rsidR="00973105">
        <w:rPr>
          <w:rFonts w:ascii="GHEA Grapalat" w:hAnsi="GHEA Grapalat"/>
          <w:b/>
        </w:rPr>
        <w:t>1</w:t>
      </w:r>
      <w:r w:rsidR="001E5687" w:rsidRPr="001E5687">
        <w:rPr>
          <w:rFonts w:ascii="GHEA Grapalat" w:hAnsi="GHEA Grapalat"/>
          <w:b/>
        </w:rPr>
        <w:t>5</w:t>
      </w:r>
      <w:r w:rsidR="0001096A" w:rsidRPr="002912A0">
        <w:rPr>
          <w:rFonts w:ascii="GHEA Grapalat" w:hAnsi="GHEA Grapalat"/>
          <w:b/>
          <w:lang w:val="hy-AM"/>
        </w:rPr>
        <w:t>-</w:t>
      </w:r>
      <w:r w:rsidR="007F299C">
        <w:rPr>
          <w:rFonts w:ascii="GHEA Grapalat" w:hAnsi="GHEA Grapalat"/>
          <w:b/>
        </w:rPr>
        <w:t>5</w:t>
      </w:r>
      <w:r w:rsidR="0001096A" w:rsidRPr="002912A0">
        <w:rPr>
          <w:rFonts w:ascii="GHEA Grapalat" w:hAnsi="GHEA Grapalat"/>
          <w:b/>
          <w:lang w:val="hy-AM"/>
        </w:rPr>
        <w:t>-ԴԲԳԳԿ</w:t>
      </w:r>
      <w:r w:rsidR="0001096A">
        <w:rPr>
          <w:rFonts w:ascii="GHEA Grapalat" w:hAnsi="GHEA Grapalat"/>
          <w:spacing w:val="-6"/>
        </w:rPr>
        <w:t xml:space="preserve">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4.2</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pStyle w:val="aff"/>
              <w:widowControl w:val="0"/>
              <w:numPr>
                <w:ilvl w:val="0"/>
                <w:numId w:val="34"/>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5.1</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1096A"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487284" w:rsidRDefault="0001096A" w:rsidP="0001096A">
            <w:pPr>
              <w:widowControl w:val="0"/>
              <w:tabs>
                <w:tab w:val="left" w:pos="3390"/>
              </w:tabs>
              <w:ind w:left="360"/>
              <w:rPr>
                <w:rFonts w:ascii="GHEA Grapalat" w:hAnsi="GHEA Grapalat" w:cs="Sylfaen"/>
              </w:rPr>
            </w:pPr>
            <w:r>
              <w:rPr>
                <w:rFonts w:ascii="GHEA Grapalat" w:hAnsi="GHEA Grapalat" w:cs="Cambria"/>
              </w:rPr>
              <w:t>3.</w:t>
            </w: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01096A"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1096A"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01096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1096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01096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01096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B138F3" w:rsidRDefault="0001096A" w:rsidP="0001096A">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1096A" w:rsidRPr="002912A0" w:rsidRDefault="0001096A" w:rsidP="0001096A">
      <w:pPr>
        <w:pStyle w:val="norm"/>
        <w:widowControl w:val="0"/>
        <w:spacing w:line="240" w:lineRule="auto"/>
        <w:ind w:firstLine="284"/>
        <w:jc w:val="right"/>
        <w:rPr>
          <w:rFonts w:ascii="GHEA Grapalat" w:hAnsi="GHEA Grapalat" w:cs="Arial"/>
          <w:b/>
          <w:sz w:val="24"/>
          <w:szCs w:val="24"/>
        </w:rPr>
      </w:pPr>
      <w:r w:rsidRPr="002912A0">
        <w:rPr>
          <w:rFonts w:ascii="GHEA Grapalat" w:hAnsi="GHEA Grapalat"/>
          <w:b/>
          <w:sz w:val="24"/>
          <w:szCs w:val="24"/>
        </w:rPr>
        <w:lastRenderedPageBreak/>
        <w:t xml:space="preserve">Приложение № </w:t>
      </w:r>
      <w:r>
        <w:rPr>
          <w:rFonts w:ascii="GHEA Grapalat" w:hAnsi="GHEA Grapalat"/>
          <w:b/>
          <w:sz w:val="24"/>
          <w:szCs w:val="24"/>
        </w:rPr>
        <w:t>6</w:t>
      </w:r>
    </w:p>
    <w:p w:rsidR="0001096A" w:rsidRPr="002912A0" w:rsidRDefault="0001096A" w:rsidP="0001096A">
      <w:pPr>
        <w:pStyle w:val="31"/>
        <w:widowControl w:val="0"/>
        <w:spacing w:line="240" w:lineRule="auto"/>
        <w:jc w:val="right"/>
        <w:rPr>
          <w:rFonts w:ascii="GHEA Grapalat" w:hAnsi="GHEA Grapalat" w:cs="Arial"/>
          <w:b/>
          <w:sz w:val="24"/>
          <w:szCs w:val="24"/>
        </w:rPr>
      </w:pPr>
      <w:r w:rsidRPr="002912A0">
        <w:rPr>
          <w:rFonts w:ascii="GHEA Grapalat" w:hAnsi="GHEA Grapalat"/>
          <w:b/>
          <w:sz w:val="24"/>
          <w:szCs w:val="24"/>
        </w:rPr>
        <w:t>к Приглашению на запрос о котировке цен</w:t>
      </w:r>
      <w:r w:rsidRPr="002912A0">
        <w:rPr>
          <w:rFonts w:ascii="GHEA Grapalat" w:hAnsi="GHEA Grapalat" w:cs="Arial"/>
          <w:b/>
          <w:sz w:val="24"/>
          <w:szCs w:val="24"/>
        </w:rPr>
        <w:br/>
      </w:r>
      <w:r w:rsidRPr="002912A0">
        <w:rPr>
          <w:rFonts w:ascii="GHEA Grapalat" w:hAnsi="GHEA Grapalat"/>
          <w:b/>
          <w:sz w:val="24"/>
          <w:szCs w:val="24"/>
        </w:rPr>
        <w:t xml:space="preserve">под кодом </w:t>
      </w:r>
      <w:r w:rsidRPr="002912A0">
        <w:rPr>
          <w:rFonts w:ascii="GHEA Grapalat" w:hAnsi="GHEA Grapalat"/>
          <w:sz w:val="24"/>
          <w:szCs w:val="24"/>
          <w:lang w:val="af-ZA"/>
        </w:rPr>
        <w:t>«</w:t>
      </w:r>
      <w:r w:rsidRPr="002912A0">
        <w:rPr>
          <w:rFonts w:ascii="GHEA Grapalat" w:hAnsi="GHEA Grapalat"/>
          <w:b/>
          <w:sz w:val="24"/>
          <w:szCs w:val="24"/>
          <w:lang w:val="hy-AM"/>
        </w:rPr>
        <w:t>ԳՀԱՊՁԲ-202</w:t>
      </w:r>
      <w:r w:rsidRPr="002912A0">
        <w:rPr>
          <w:rFonts w:ascii="GHEA Grapalat" w:hAnsi="GHEA Grapalat"/>
          <w:b/>
          <w:sz w:val="24"/>
          <w:szCs w:val="24"/>
        </w:rPr>
        <w:t>3/</w:t>
      </w:r>
      <w:r w:rsidR="00973105">
        <w:rPr>
          <w:rFonts w:ascii="GHEA Grapalat" w:hAnsi="GHEA Grapalat"/>
          <w:b/>
          <w:sz w:val="24"/>
          <w:szCs w:val="24"/>
        </w:rPr>
        <w:t>1</w:t>
      </w:r>
      <w:r w:rsidR="001E5687" w:rsidRPr="001E5687">
        <w:rPr>
          <w:rFonts w:ascii="GHEA Grapalat" w:hAnsi="GHEA Grapalat"/>
          <w:b/>
          <w:sz w:val="24"/>
          <w:szCs w:val="24"/>
        </w:rPr>
        <w:t>5</w:t>
      </w:r>
      <w:r w:rsidRPr="002912A0">
        <w:rPr>
          <w:rFonts w:ascii="GHEA Grapalat" w:hAnsi="GHEA Grapalat"/>
          <w:b/>
          <w:sz w:val="24"/>
          <w:szCs w:val="24"/>
          <w:lang w:val="hy-AM"/>
        </w:rPr>
        <w:t>-</w:t>
      </w:r>
      <w:r w:rsidR="007F299C">
        <w:rPr>
          <w:rFonts w:ascii="GHEA Grapalat" w:hAnsi="GHEA Grapalat"/>
          <w:b/>
          <w:sz w:val="24"/>
          <w:szCs w:val="24"/>
        </w:rPr>
        <w:t>5</w:t>
      </w:r>
      <w:r w:rsidRPr="002912A0">
        <w:rPr>
          <w:rFonts w:ascii="GHEA Grapalat" w:hAnsi="GHEA Grapalat"/>
          <w:b/>
          <w:sz w:val="24"/>
          <w:szCs w:val="24"/>
          <w:lang w:val="hy-AM"/>
        </w:rPr>
        <w:t>-ԴԲԳԳԿ</w:t>
      </w:r>
      <w:r w:rsidRPr="002912A0">
        <w:rPr>
          <w:rFonts w:ascii="GHEA Grapalat" w:hAnsi="GHEA Grapalat"/>
          <w:sz w:val="24"/>
          <w:szCs w:val="24"/>
          <w:lang w:val="af-ZA"/>
        </w:rPr>
        <w:t>»</w:t>
      </w:r>
    </w:p>
    <w:p w:rsidR="008D352C" w:rsidRPr="00B138F3" w:rsidRDefault="008D352C" w:rsidP="00B46D58">
      <w:pPr>
        <w:widowControl w:val="0"/>
        <w:spacing w:after="160"/>
        <w:ind w:left="-142" w:firstLine="142"/>
        <w:jc w:val="center"/>
        <w:rPr>
          <w:rFonts w:ascii="GHEA Grapalat" w:hAnsi="GHEA Grapalat"/>
          <w:i/>
        </w:rPr>
      </w:pPr>
    </w:p>
    <w:p w:rsidR="00071D1C" w:rsidRPr="0001096A" w:rsidRDefault="00071D1C" w:rsidP="0001096A">
      <w:pPr>
        <w:widowControl w:val="0"/>
        <w:spacing w:after="16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1096A">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w:t>
      </w:r>
      <w:r w:rsidRPr="00B138F3">
        <w:rPr>
          <w:rFonts w:ascii="GHEA Grapalat" w:hAnsi="GHEA Grapalat"/>
        </w:rPr>
        <w:lastRenderedPageBreak/>
        <w:t>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w:t>
      </w:r>
      <w:r w:rsidR="0001096A">
        <w:rPr>
          <w:rFonts w:ascii="GHEA Grapalat" w:hAnsi="GHEA Grapalat"/>
        </w:rPr>
        <w:t xml:space="preserve"> 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43761C">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43761C">
        <w:rPr>
          <w:rFonts w:ascii="GHEA Grapalat" w:hAnsi="GHEA Grapalat"/>
        </w:rPr>
        <w:t>30</w:t>
      </w:r>
      <w:proofErr w:type="gramEnd"/>
      <w:r w:rsidR="001762F4">
        <w:rPr>
          <w:rFonts w:ascii="GHEA Grapalat" w:hAnsi="GHEA Grapalat"/>
        </w:rPr>
        <w:t>-</w:t>
      </w:r>
      <w:r w:rsidR="0044370A" w:rsidRPr="00B138F3">
        <w:rPr>
          <w:rFonts w:ascii="GHEA Grapalat" w:hAnsi="GHEA Grapalat"/>
        </w:rPr>
        <w:t>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C73B9F" w:rsidRPr="00B138F3" w:rsidRDefault="00C73B9F" w:rsidP="00B46D58">
      <w:pPr>
        <w:widowControl w:val="0"/>
        <w:tabs>
          <w:tab w:val="left" w:pos="1134"/>
        </w:tabs>
        <w:spacing w:after="160"/>
        <w:ind w:firstLine="567"/>
        <w:jc w:val="both"/>
        <w:rPr>
          <w:rFonts w:ascii="GHEA Grapalat" w:hAnsi="GHEA Grapalat"/>
        </w:rPr>
      </w:pP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Pr>
          <w:rFonts w:ascii="GHEA Grapalat" w:hAnsi="GHEA Grapalat"/>
        </w:rPr>
        <w:t xml:space="preserve">2 </w:t>
      </w:r>
      <w:r>
        <w:rPr>
          <w:rFonts w:ascii="GHEA Grapalat" w:hAnsi="GHEA Grapalat"/>
        </w:rPr>
        <w:t xml:space="preserve">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43761C">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w:t>
      </w:r>
      <w:r w:rsidRPr="00B138F3">
        <w:rPr>
          <w:rFonts w:ascii="GHEA Grapalat" w:hAnsi="GHEA Grapalat"/>
        </w:rPr>
        <w:lastRenderedPageBreak/>
        <w:t>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 xml:space="preserve">копии агентского </w:t>
      </w:r>
      <w:r w:rsidRPr="00B138F3">
        <w:rPr>
          <w:rFonts w:ascii="GHEA Grapalat" w:hAnsi="GHEA Grapalat"/>
        </w:rPr>
        <w:lastRenderedPageBreak/>
        <w:t>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w:t>
      </w:r>
      <w:r w:rsidR="00C73B9F">
        <w:rPr>
          <w:rFonts w:ascii="GHEA Grapalat" w:hAnsi="GHEA Grapalat"/>
        </w:rPr>
        <w:t xml:space="preserve"> </w:t>
      </w:r>
      <w:r w:rsidR="005A3009" w:rsidRPr="00B138F3">
        <w:rPr>
          <w:rFonts w:ascii="GHEA Grapalat" w:hAnsi="GHEA Grapalat"/>
        </w:rPr>
        <w:t xml:space="preserve">а предложение продавца было представлено не позднее </w:t>
      </w:r>
      <w:r w:rsidR="00C73B9F">
        <w:rPr>
          <w:rFonts w:ascii="GHEA Grapalat" w:hAnsi="GHEA Grapalat"/>
        </w:rPr>
        <w:t>7</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sidRPr="00B138F3">
        <w:rPr>
          <w:rFonts w:ascii="GHEA Grapalat" w:hAnsi="GHEA Grapalat"/>
          <w:spacing w:val="-6"/>
        </w:rPr>
        <w:lastRenderedPageBreak/>
        <w:t xml:space="preserve">"Уведомления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43761C" w:rsidP="00B46D58">
      <w:pPr>
        <w:widowControl w:val="0"/>
        <w:spacing w:after="160"/>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803DB1">
        <w:rPr>
          <w:rFonts w:ascii="GHEA Grapalat" w:hAnsi="GHEA Grapalat"/>
        </w:rPr>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775"/>
        <w:gridCol w:w="1701"/>
        <w:gridCol w:w="4190"/>
        <w:gridCol w:w="1085"/>
        <w:gridCol w:w="1559"/>
        <w:gridCol w:w="962"/>
        <w:gridCol w:w="1022"/>
        <w:gridCol w:w="821"/>
        <w:gridCol w:w="1046"/>
        <w:gridCol w:w="947"/>
      </w:tblGrid>
      <w:tr w:rsidR="00B138F3" w:rsidRPr="00803DB1" w:rsidTr="00317BD2">
        <w:trPr>
          <w:jc w:val="center"/>
        </w:trPr>
        <w:tc>
          <w:tcPr>
            <w:tcW w:w="16350" w:type="dxa"/>
            <w:gridSpan w:val="11"/>
          </w:tcPr>
          <w:p w:rsidR="00071D1C" w:rsidRPr="00803DB1" w:rsidRDefault="00071D1C" w:rsidP="00B46D58">
            <w:pPr>
              <w:widowControl w:val="0"/>
              <w:jc w:val="center"/>
              <w:rPr>
                <w:rFonts w:ascii="GHEA Grapalat" w:hAnsi="GHEA Grapalat"/>
                <w:sz w:val="16"/>
                <w:szCs w:val="16"/>
              </w:rPr>
            </w:pPr>
            <w:r w:rsidRPr="00803DB1">
              <w:rPr>
                <w:rFonts w:ascii="GHEA Grapalat" w:hAnsi="GHEA Grapalat"/>
                <w:sz w:val="16"/>
                <w:szCs w:val="16"/>
              </w:rPr>
              <w:t>Товар</w:t>
            </w:r>
          </w:p>
        </w:tc>
      </w:tr>
      <w:tr w:rsidR="007F299C" w:rsidRPr="00803DB1" w:rsidTr="006F5021">
        <w:trPr>
          <w:trHeight w:val="219"/>
          <w:jc w:val="center"/>
        </w:trPr>
        <w:tc>
          <w:tcPr>
            <w:tcW w:w="1242" w:type="dxa"/>
            <w:vMerge w:val="restart"/>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 xml:space="preserve">номер предусмотренного </w:t>
            </w:r>
            <w:r w:rsidRPr="00803DB1">
              <w:rPr>
                <w:rFonts w:ascii="GHEA Grapalat" w:hAnsi="GHEA Grapalat"/>
                <w:spacing w:val="-6"/>
                <w:sz w:val="16"/>
                <w:szCs w:val="16"/>
              </w:rPr>
              <w:t>приглашением</w:t>
            </w:r>
            <w:r w:rsidRPr="00803DB1">
              <w:rPr>
                <w:rFonts w:ascii="GHEA Grapalat" w:hAnsi="GHEA Grapalat"/>
                <w:sz w:val="16"/>
                <w:szCs w:val="16"/>
              </w:rPr>
              <w:t xml:space="preserve"> лота</w:t>
            </w:r>
          </w:p>
        </w:tc>
        <w:tc>
          <w:tcPr>
            <w:tcW w:w="1775" w:type="dxa"/>
            <w:vMerge w:val="restart"/>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промежуточный код, предусмотренный планом закупок по классификации ЕЗК (CPV)</w:t>
            </w:r>
          </w:p>
        </w:tc>
        <w:tc>
          <w:tcPr>
            <w:tcW w:w="1701" w:type="dxa"/>
            <w:vMerge w:val="restart"/>
            <w:vAlign w:val="center"/>
          </w:tcPr>
          <w:p w:rsidR="007F299C" w:rsidRPr="00803DB1" w:rsidRDefault="007F299C" w:rsidP="00B64ECA">
            <w:pPr>
              <w:widowControl w:val="0"/>
              <w:jc w:val="center"/>
              <w:rPr>
                <w:rFonts w:ascii="GHEA Grapalat" w:hAnsi="GHEA Grapalat"/>
                <w:sz w:val="16"/>
                <w:szCs w:val="16"/>
                <w:lang w:val="en-US"/>
              </w:rPr>
            </w:pPr>
            <w:r w:rsidRPr="00803DB1">
              <w:rPr>
                <w:rFonts w:ascii="GHEA Grapalat" w:hAnsi="GHEA Grapalat"/>
                <w:sz w:val="16"/>
                <w:szCs w:val="16"/>
              </w:rPr>
              <w:t xml:space="preserve">наименование </w:t>
            </w:r>
          </w:p>
        </w:tc>
        <w:tc>
          <w:tcPr>
            <w:tcW w:w="4190" w:type="dxa"/>
            <w:vMerge w:val="restart"/>
            <w:vAlign w:val="center"/>
          </w:tcPr>
          <w:p w:rsidR="007F299C" w:rsidRPr="00803DB1" w:rsidRDefault="007F299C" w:rsidP="00B46D58">
            <w:pPr>
              <w:widowControl w:val="0"/>
              <w:ind w:left="-108" w:right="-59"/>
              <w:jc w:val="center"/>
              <w:rPr>
                <w:rFonts w:ascii="GHEA Grapalat" w:hAnsi="GHEA Grapalat"/>
                <w:sz w:val="16"/>
                <w:szCs w:val="16"/>
              </w:rPr>
            </w:pPr>
            <w:r w:rsidRPr="00803DB1">
              <w:rPr>
                <w:rFonts w:ascii="GHEA Grapalat" w:hAnsi="GHEA Grapalat"/>
                <w:sz w:val="16"/>
                <w:szCs w:val="16"/>
              </w:rPr>
              <w:t>техническая характеристика</w:t>
            </w:r>
          </w:p>
        </w:tc>
        <w:tc>
          <w:tcPr>
            <w:tcW w:w="1085" w:type="dxa"/>
            <w:vMerge w:val="restart"/>
            <w:vAlign w:val="center"/>
          </w:tcPr>
          <w:p w:rsidR="007F299C" w:rsidRPr="00803DB1" w:rsidRDefault="007F299C" w:rsidP="00B46D58">
            <w:pPr>
              <w:widowControl w:val="0"/>
              <w:ind w:left="-48" w:right="-108"/>
              <w:jc w:val="center"/>
              <w:rPr>
                <w:rFonts w:ascii="GHEA Grapalat" w:hAnsi="GHEA Grapalat"/>
                <w:sz w:val="16"/>
                <w:szCs w:val="16"/>
              </w:rPr>
            </w:pPr>
            <w:r w:rsidRPr="00803DB1">
              <w:rPr>
                <w:rFonts w:ascii="GHEA Grapalat" w:hAnsi="GHEA Grapalat"/>
                <w:sz w:val="16"/>
                <w:szCs w:val="16"/>
              </w:rPr>
              <w:t>единица измерения</w:t>
            </w:r>
          </w:p>
        </w:tc>
        <w:tc>
          <w:tcPr>
            <w:tcW w:w="1559" w:type="dxa"/>
            <w:vMerge w:val="restart"/>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цена единицы/</w:t>
            </w:r>
            <w:proofErr w:type="spellStart"/>
            <w:r w:rsidRPr="00803DB1">
              <w:rPr>
                <w:rFonts w:ascii="GHEA Grapalat" w:hAnsi="GHEA Grapalat"/>
                <w:sz w:val="16"/>
                <w:szCs w:val="16"/>
              </w:rPr>
              <w:t>драмов</w:t>
            </w:r>
            <w:proofErr w:type="spellEnd"/>
            <w:r w:rsidRPr="00803DB1">
              <w:rPr>
                <w:rFonts w:ascii="GHEA Grapalat" w:hAnsi="GHEA Grapalat"/>
                <w:sz w:val="16"/>
                <w:szCs w:val="16"/>
              </w:rPr>
              <w:t xml:space="preserve"> РА</w:t>
            </w:r>
          </w:p>
        </w:tc>
        <w:tc>
          <w:tcPr>
            <w:tcW w:w="962" w:type="dxa"/>
            <w:vMerge w:val="restart"/>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общая цена/</w:t>
            </w:r>
            <w:proofErr w:type="spellStart"/>
            <w:r w:rsidRPr="00803DB1">
              <w:rPr>
                <w:rFonts w:ascii="GHEA Grapalat" w:hAnsi="GHEA Grapalat"/>
                <w:sz w:val="16"/>
                <w:szCs w:val="16"/>
              </w:rPr>
              <w:t>драмов</w:t>
            </w:r>
            <w:proofErr w:type="spellEnd"/>
            <w:r w:rsidRPr="00803DB1">
              <w:rPr>
                <w:rFonts w:ascii="GHEA Grapalat" w:hAnsi="GHEA Grapalat"/>
                <w:sz w:val="16"/>
                <w:szCs w:val="16"/>
              </w:rPr>
              <w:t xml:space="preserve"> РА</w:t>
            </w:r>
          </w:p>
        </w:tc>
        <w:tc>
          <w:tcPr>
            <w:tcW w:w="1022" w:type="dxa"/>
            <w:vMerge w:val="restart"/>
            <w:vAlign w:val="center"/>
          </w:tcPr>
          <w:p w:rsidR="007F299C" w:rsidRPr="00803DB1" w:rsidRDefault="007F299C" w:rsidP="00B46D58">
            <w:pPr>
              <w:widowControl w:val="0"/>
              <w:ind w:left="-126" w:right="-108"/>
              <w:jc w:val="center"/>
              <w:rPr>
                <w:rFonts w:ascii="GHEA Grapalat" w:hAnsi="GHEA Grapalat"/>
                <w:sz w:val="16"/>
                <w:szCs w:val="16"/>
              </w:rPr>
            </w:pPr>
            <w:r w:rsidRPr="00803DB1">
              <w:rPr>
                <w:rFonts w:ascii="GHEA Grapalat" w:hAnsi="GHEA Grapalat"/>
                <w:sz w:val="16"/>
                <w:szCs w:val="16"/>
              </w:rPr>
              <w:t>общий объем</w:t>
            </w:r>
          </w:p>
        </w:tc>
        <w:tc>
          <w:tcPr>
            <w:tcW w:w="2814" w:type="dxa"/>
            <w:gridSpan w:val="3"/>
            <w:vAlign w:val="center"/>
          </w:tcPr>
          <w:p w:rsidR="007F299C" w:rsidRPr="00803DB1" w:rsidRDefault="007F299C" w:rsidP="00B46D58">
            <w:pPr>
              <w:widowControl w:val="0"/>
              <w:jc w:val="center"/>
              <w:rPr>
                <w:rFonts w:ascii="GHEA Grapalat" w:hAnsi="GHEA Grapalat"/>
                <w:sz w:val="16"/>
                <w:szCs w:val="16"/>
              </w:rPr>
            </w:pPr>
            <w:r w:rsidRPr="00803DB1">
              <w:rPr>
                <w:rFonts w:ascii="GHEA Grapalat" w:hAnsi="GHEA Grapalat"/>
                <w:sz w:val="16"/>
                <w:szCs w:val="16"/>
              </w:rPr>
              <w:t>поставки</w:t>
            </w:r>
          </w:p>
        </w:tc>
      </w:tr>
      <w:tr w:rsidR="007F299C" w:rsidRPr="00803DB1" w:rsidTr="006F5021">
        <w:trPr>
          <w:trHeight w:val="445"/>
          <w:jc w:val="center"/>
        </w:trPr>
        <w:tc>
          <w:tcPr>
            <w:tcW w:w="1242" w:type="dxa"/>
            <w:vMerge/>
            <w:vAlign w:val="center"/>
          </w:tcPr>
          <w:p w:rsidR="007F299C" w:rsidRPr="00803DB1" w:rsidRDefault="007F299C" w:rsidP="00B46D58">
            <w:pPr>
              <w:widowControl w:val="0"/>
              <w:jc w:val="center"/>
              <w:rPr>
                <w:rFonts w:ascii="GHEA Grapalat" w:hAnsi="GHEA Grapalat"/>
                <w:sz w:val="16"/>
                <w:szCs w:val="16"/>
              </w:rPr>
            </w:pPr>
          </w:p>
        </w:tc>
        <w:tc>
          <w:tcPr>
            <w:tcW w:w="1775" w:type="dxa"/>
            <w:vMerge/>
            <w:vAlign w:val="center"/>
          </w:tcPr>
          <w:p w:rsidR="007F299C" w:rsidRPr="00803DB1" w:rsidRDefault="007F299C" w:rsidP="00B46D58">
            <w:pPr>
              <w:widowControl w:val="0"/>
              <w:jc w:val="center"/>
              <w:rPr>
                <w:rFonts w:ascii="GHEA Grapalat" w:hAnsi="GHEA Grapalat"/>
                <w:sz w:val="16"/>
                <w:szCs w:val="16"/>
              </w:rPr>
            </w:pPr>
          </w:p>
        </w:tc>
        <w:tc>
          <w:tcPr>
            <w:tcW w:w="1701" w:type="dxa"/>
            <w:vMerge/>
            <w:vAlign w:val="center"/>
          </w:tcPr>
          <w:p w:rsidR="007F299C" w:rsidRPr="00803DB1" w:rsidRDefault="007F299C" w:rsidP="00B46D58">
            <w:pPr>
              <w:widowControl w:val="0"/>
              <w:jc w:val="center"/>
              <w:rPr>
                <w:rFonts w:ascii="GHEA Grapalat" w:hAnsi="GHEA Grapalat"/>
                <w:sz w:val="16"/>
                <w:szCs w:val="16"/>
              </w:rPr>
            </w:pPr>
          </w:p>
        </w:tc>
        <w:tc>
          <w:tcPr>
            <w:tcW w:w="4190" w:type="dxa"/>
            <w:vMerge/>
            <w:vAlign w:val="center"/>
          </w:tcPr>
          <w:p w:rsidR="007F299C" w:rsidRPr="00803DB1" w:rsidRDefault="007F299C" w:rsidP="00B46D58">
            <w:pPr>
              <w:widowControl w:val="0"/>
              <w:jc w:val="center"/>
              <w:rPr>
                <w:rFonts w:ascii="GHEA Grapalat" w:hAnsi="GHEA Grapalat"/>
                <w:sz w:val="16"/>
                <w:szCs w:val="16"/>
              </w:rPr>
            </w:pPr>
          </w:p>
        </w:tc>
        <w:tc>
          <w:tcPr>
            <w:tcW w:w="1085" w:type="dxa"/>
            <w:vMerge/>
            <w:vAlign w:val="center"/>
          </w:tcPr>
          <w:p w:rsidR="007F299C" w:rsidRPr="00803DB1" w:rsidRDefault="007F299C" w:rsidP="00B46D58">
            <w:pPr>
              <w:widowControl w:val="0"/>
              <w:jc w:val="center"/>
              <w:rPr>
                <w:rFonts w:ascii="GHEA Grapalat" w:hAnsi="GHEA Grapalat"/>
                <w:sz w:val="16"/>
                <w:szCs w:val="16"/>
              </w:rPr>
            </w:pPr>
          </w:p>
        </w:tc>
        <w:tc>
          <w:tcPr>
            <w:tcW w:w="1559" w:type="dxa"/>
            <w:vMerge/>
            <w:vAlign w:val="center"/>
          </w:tcPr>
          <w:p w:rsidR="007F299C" w:rsidRPr="00803DB1" w:rsidRDefault="007F299C" w:rsidP="00B46D58">
            <w:pPr>
              <w:widowControl w:val="0"/>
              <w:jc w:val="center"/>
              <w:rPr>
                <w:rFonts w:ascii="GHEA Grapalat" w:hAnsi="GHEA Grapalat"/>
                <w:sz w:val="16"/>
                <w:szCs w:val="16"/>
              </w:rPr>
            </w:pPr>
          </w:p>
        </w:tc>
        <w:tc>
          <w:tcPr>
            <w:tcW w:w="962" w:type="dxa"/>
            <w:vMerge/>
            <w:vAlign w:val="center"/>
          </w:tcPr>
          <w:p w:rsidR="007F299C" w:rsidRPr="00803DB1" w:rsidRDefault="007F299C" w:rsidP="00B46D58">
            <w:pPr>
              <w:widowControl w:val="0"/>
              <w:jc w:val="center"/>
              <w:rPr>
                <w:rFonts w:ascii="GHEA Grapalat" w:hAnsi="GHEA Grapalat"/>
                <w:sz w:val="16"/>
                <w:szCs w:val="16"/>
              </w:rPr>
            </w:pPr>
          </w:p>
        </w:tc>
        <w:tc>
          <w:tcPr>
            <w:tcW w:w="1022" w:type="dxa"/>
            <w:vMerge/>
            <w:vAlign w:val="center"/>
          </w:tcPr>
          <w:p w:rsidR="007F299C" w:rsidRPr="00803DB1" w:rsidRDefault="007F299C" w:rsidP="00B46D58">
            <w:pPr>
              <w:widowControl w:val="0"/>
              <w:jc w:val="center"/>
              <w:rPr>
                <w:rFonts w:ascii="GHEA Grapalat" w:hAnsi="GHEA Grapalat"/>
                <w:sz w:val="16"/>
                <w:szCs w:val="16"/>
              </w:rPr>
            </w:pPr>
          </w:p>
        </w:tc>
        <w:tc>
          <w:tcPr>
            <w:tcW w:w="821" w:type="dxa"/>
            <w:vAlign w:val="center"/>
          </w:tcPr>
          <w:p w:rsidR="007F299C" w:rsidRPr="00803DB1" w:rsidRDefault="007F299C" w:rsidP="00B46D58">
            <w:pPr>
              <w:widowControl w:val="0"/>
              <w:ind w:left="-108" w:right="-108"/>
              <w:jc w:val="center"/>
              <w:rPr>
                <w:rFonts w:ascii="GHEA Grapalat" w:hAnsi="GHEA Grapalat"/>
                <w:sz w:val="16"/>
                <w:szCs w:val="16"/>
              </w:rPr>
            </w:pPr>
            <w:r w:rsidRPr="00803DB1">
              <w:rPr>
                <w:rFonts w:ascii="GHEA Grapalat" w:hAnsi="GHEA Grapalat"/>
                <w:sz w:val="16"/>
                <w:szCs w:val="16"/>
              </w:rPr>
              <w:t>адрес</w:t>
            </w:r>
          </w:p>
        </w:tc>
        <w:tc>
          <w:tcPr>
            <w:tcW w:w="1046" w:type="dxa"/>
            <w:vAlign w:val="center"/>
          </w:tcPr>
          <w:p w:rsidR="007F299C" w:rsidRPr="00803DB1" w:rsidRDefault="007F299C" w:rsidP="00B46D58">
            <w:pPr>
              <w:widowControl w:val="0"/>
              <w:ind w:left="-46" w:right="-84"/>
              <w:jc w:val="center"/>
              <w:rPr>
                <w:rFonts w:ascii="GHEA Grapalat" w:hAnsi="GHEA Grapalat"/>
                <w:sz w:val="16"/>
                <w:szCs w:val="16"/>
              </w:rPr>
            </w:pPr>
            <w:r w:rsidRPr="00803DB1">
              <w:rPr>
                <w:rFonts w:ascii="GHEA Grapalat" w:hAnsi="GHEA Grapalat"/>
                <w:sz w:val="16"/>
                <w:szCs w:val="16"/>
              </w:rPr>
              <w:t>подлежащее поставке количество товара</w:t>
            </w:r>
          </w:p>
        </w:tc>
        <w:tc>
          <w:tcPr>
            <w:tcW w:w="947" w:type="dxa"/>
            <w:vAlign w:val="center"/>
          </w:tcPr>
          <w:p w:rsidR="007F299C" w:rsidRPr="00803DB1" w:rsidRDefault="007F299C" w:rsidP="00B46D58">
            <w:pPr>
              <w:widowControl w:val="0"/>
              <w:ind w:left="-132" w:right="-129"/>
              <w:jc w:val="center"/>
              <w:rPr>
                <w:rFonts w:ascii="GHEA Grapalat" w:hAnsi="GHEA Grapalat"/>
                <w:sz w:val="16"/>
                <w:szCs w:val="16"/>
                <w:lang w:val="en-US"/>
              </w:rPr>
            </w:pPr>
            <w:r w:rsidRPr="00803DB1">
              <w:rPr>
                <w:rFonts w:ascii="GHEA Grapalat" w:hAnsi="GHEA Grapalat"/>
                <w:sz w:val="16"/>
                <w:szCs w:val="16"/>
              </w:rPr>
              <w:t>срок</w:t>
            </w:r>
          </w:p>
        </w:tc>
      </w:tr>
      <w:tr w:rsidR="007F299C" w:rsidRPr="00803DB1" w:rsidTr="007F299C">
        <w:trPr>
          <w:trHeight w:val="814"/>
          <w:jc w:val="center"/>
        </w:trPr>
        <w:tc>
          <w:tcPr>
            <w:tcW w:w="1242" w:type="dxa"/>
            <w:vAlign w:val="center"/>
          </w:tcPr>
          <w:p w:rsidR="007F299C" w:rsidRPr="00803DB1" w:rsidRDefault="007F299C" w:rsidP="007F299C">
            <w:pPr>
              <w:jc w:val="center"/>
              <w:rPr>
                <w:rFonts w:ascii="GHEA Grapalat" w:hAnsi="GHEA Grapalat"/>
                <w:sz w:val="18"/>
                <w:szCs w:val="18"/>
              </w:rPr>
            </w:pPr>
            <w:r w:rsidRPr="00803DB1">
              <w:rPr>
                <w:rFonts w:ascii="GHEA Grapalat" w:hAnsi="GHEA Grapalat" w:cs="Calibri"/>
                <w:color w:val="000000"/>
                <w:sz w:val="18"/>
                <w:szCs w:val="18"/>
              </w:rPr>
              <w:t>1</w:t>
            </w:r>
          </w:p>
        </w:tc>
        <w:tc>
          <w:tcPr>
            <w:tcW w:w="1775" w:type="dxa"/>
            <w:vAlign w:val="center"/>
          </w:tcPr>
          <w:p w:rsidR="007F299C" w:rsidRPr="00803DB1" w:rsidRDefault="007F299C" w:rsidP="007F299C">
            <w:pPr>
              <w:jc w:val="center"/>
              <w:rPr>
                <w:rFonts w:ascii="GHEA Grapalat" w:hAnsi="GHEA Grapalat"/>
                <w:sz w:val="18"/>
                <w:szCs w:val="18"/>
              </w:rPr>
            </w:pPr>
            <w:r w:rsidRPr="007F299C">
              <w:rPr>
                <w:rFonts w:ascii="GHEA Grapalat" w:hAnsi="GHEA Grapalat"/>
                <w:sz w:val="18"/>
                <w:szCs w:val="18"/>
              </w:rPr>
              <w:t>33691421</w:t>
            </w:r>
          </w:p>
        </w:tc>
        <w:tc>
          <w:tcPr>
            <w:tcW w:w="1701" w:type="dxa"/>
            <w:vAlign w:val="center"/>
          </w:tcPr>
          <w:p w:rsidR="007F299C" w:rsidRPr="00803DB1" w:rsidRDefault="007F299C" w:rsidP="007F299C">
            <w:pPr>
              <w:rPr>
                <w:rFonts w:ascii="GHEA Grapalat" w:hAnsi="GHEA Grapalat" w:cs="Calibri"/>
                <w:color w:val="000000"/>
                <w:sz w:val="20"/>
                <w:szCs w:val="20"/>
              </w:rPr>
            </w:pPr>
            <w:r w:rsidRPr="007F299C">
              <w:rPr>
                <w:rFonts w:ascii="GHEA Grapalat" w:hAnsi="GHEA Grapalat" w:cs="Calibri"/>
                <w:color w:val="000000"/>
                <w:sz w:val="20"/>
                <w:szCs w:val="20"/>
              </w:rPr>
              <w:t>Формалин 40%</w:t>
            </w:r>
          </w:p>
        </w:tc>
        <w:tc>
          <w:tcPr>
            <w:tcW w:w="4190" w:type="dxa"/>
            <w:vAlign w:val="center"/>
          </w:tcPr>
          <w:p w:rsidR="007F299C" w:rsidRPr="00803DB1" w:rsidRDefault="007F299C" w:rsidP="007F299C">
            <w:pPr>
              <w:jc w:val="center"/>
              <w:rPr>
                <w:rFonts w:ascii="GHEA Grapalat" w:hAnsi="GHEA Grapalat" w:cs="Calibri"/>
                <w:color w:val="000000"/>
                <w:sz w:val="20"/>
                <w:szCs w:val="20"/>
              </w:rPr>
            </w:pPr>
            <w:r w:rsidRPr="007F299C">
              <w:rPr>
                <w:rFonts w:ascii="GHEA Grapalat" w:hAnsi="GHEA Grapalat" w:cs="Calibri"/>
                <w:color w:val="000000"/>
                <w:sz w:val="20"/>
                <w:szCs w:val="20"/>
              </w:rPr>
              <w:t xml:space="preserve">CH2O, жидкий с острым запахом, обладает дезинфицирующими и инфекционными свойствами, </w:t>
            </w:r>
            <w:proofErr w:type="spellStart"/>
            <w:r w:rsidR="00773657">
              <w:rPr>
                <w:rFonts w:ascii="GHEA Grapalat" w:hAnsi="GHEA Grapalat" w:cs="Calibri"/>
                <w:color w:val="000000"/>
                <w:sz w:val="20"/>
                <w:szCs w:val="20"/>
              </w:rPr>
              <w:t>м</w:t>
            </w:r>
            <w:r w:rsidRPr="007F299C">
              <w:rPr>
                <w:rFonts w:ascii="GHEA Grapalat" w:hAnsi="GHEA Grapalat" w:cs="Calibri"/>
                <w:color w:val="000000"/>
                <w:sz w:val="20"/>
                <w:szCs w:val="20"/>
              </w:rPr>
              <w:t>.</w:t>
            </w:r>
            <w:r w:rsidR="00773657">
              <w:rPr>
                <w:rFonts w:ascii="GHEA Grapalat" w:hAnsi="GHEA Grapalat" w:cs="Calibri"/>
                <w:color w:val="000000"/>
                <w:sz w:val="20"/>
                <w:szCs w:val="20"/>
              </w:rPr>
              <w:t>м</w:t>
            </w:r>
            <w:proofErr w:type="spellEnd"/>
            <w:r w:rsidRPr="007F299C">
              <w:rPr>
                <w:rFonts w:ascii="GHEA Grapalat" w:hAnsi="GHEA Grapalat" w:cs="Calibri"/>
                <w:color w:val="000000"/>
                <w:sz w:val="20"/>
                <w:szCs w:val="20"/>
              </w:rPr>
              <w:t>.=30:</w:t>
            </w:r>
          </w:p>
        </w:tc>
        <w:tc>
          <w:tcPr>
            <w:tcW w:w="1085" w:type="dxa"/>
            <w:vAlign w:val="center"/>
          </w:tcPr>
          <w:p w:rsidR="007F299C" w:rsidRPr="00803DB1" w:rsidRDefault="007F299C" w:rsidP="007F299C">
            <w:pPr>
              <w:jc w:val="center"/>
              <w:rPr>
                <w:rFonts w:ascii="GHEA Grapalat" w:hAnsi="GHEA Grapalat" w:cs="Calibri"/>
                <w:color w:val="000000"/>
                <w:sz w:val="20"/>
                <w:szCs w:val="20"/>
              </w:rPr>
            </w:pPr>
            <w:r>
              <w:rPr>
                <w:rFonts w:ascii="GHEA Grapalat" w:hAnsi="GHEA Grapalat" w:cs="Calibri"/>
                <w:color w:val="000000"/>
                <w:sz w:val="20"/>
                <w:szCs w:val="20"/>
              </w:rPr>
              <w:t>литр</w:t>
            </w:r>
          </w:p>
        </w:tc>
        <w:tc>
          <w:tcPr>
            <w:tcW w:w="1559" w:type="dxa"/>
            <w:vAlign w:val="center"/>
          </w:tcPr>
          <w:p w:rsidR="007F299C" w:rsidRPr="00803DB1" w:rsidRDefault="007F299C" w:rsidP="007F299C">
            <w:pPr>
              <w:widowControl w:val="0"/>
              <w:jc w:val="center"/>
              <w:rPr>
                <w:rFonts w:ascii="GHEA Grapalat" w:hAnsi="GHEA Grapalat"/>
                <w:sz w:val="16"/>
                <w:szCs w:val="16"/>
              </w:rPr>
            </w:pPr>
          </w:p>
        </w:tc>
        <w:tc>
          <w:tcPr>
            <w:tcW w:w="962" w:type="dxa"/>
            <w:vAlign w:val="center"/>
          </w:tcPr>
          <w:p w:rsidR="007F299C" w:rsidRPr="00803DB1" w:rsidRDefault="007F299C" w:rsidP="007F299C">
            <w:pPr>
              <w:widowControl w:val="0"/>
              <w:jc w:val="center"/>
              <w:rPr>
                <w:rFonts w:ascii="GHEA Grapalat" w:hAnsi="GHEA Grapalat"/>
                <w:sz w:val="16"/>
                <w:szCs w:val="16"/>
              </w:rPr>
            </w:pPr>
          </w:p>
        </w:tc>
        <w:tc>
          <w:tcPr>
            <w:tcW w:w="1022" w:type="dxa"/>
            <w:vAlign w:val="center"/>
          </w:tcPr>
          <w:p w:rsidR="007F299C" w:rsidRPr="0088021C" w:rsidRDefault="007F299C" w:rsidP="007F299C">
            <w:pPr>
              <w:jc w:val="center"/>
              <w:rPr>
                <w:rFonts w:ascii="GHEA Grapalat" w:hAnsi="GHEA Grapalat"/>
                <w:sz w:val="20"/>
                <w:lang w:val="hy-AM"/>
              </w:rPr>
            </w:pPr>
            <w:r>
              <w:rPr>
                <w:rFonts w:ascii="GHEA Grapalat" w:hAnsi="GHEA Grapalat"/>
                <w:sz w:val="20"/>
              </w:rPr>
              <w:t>5</w:t>
            </w:r>
            <w:r>
              <w:rPr>
                <w:rFonts w:ascii="GHEA Grapalat" w:hAnsi="GHEA Grapalat"/>
                <w:sz w:val="20"/>
                <w:lang w:val="hy-AM"/>
              </w:rPr>
              <w:t>00</w:t>
            </w:r>
          </w:p>
        </w:tc>
        <w:tc>
          <w:tcPr>
            <w:tcW w:w="821" w:type="dxa"/>
            <w:vAlign w:val="center"/>
          </w:tcPr>
          <w:p w:rsidR="007F299C" w:rsidRPr="007F299C" w:rsidRDefault="007F299C" w:rsidP="007F299C">
            <w:pPr>
              <w:jc w:val="center"/>
              <w:rPr>
                <w:rFonts w:ascii="GHEA Grapalat" w:hAnsi="GHEA Grapalat"/>
                <w:sz w:val="16"/>
                <w:szCs w:val="16"/>
              </w:rPr>
            </w:pPr>
            <w:r w:rsidRPr="007F299C">
              <w:rPr>
                <w:rFonts w:ascii="GHEA Grapalat" w:hAnsi="GHEA Grapalat" w:cs="Calibri"/>
                <w:color w:val="000000"/>
                <w:sz w:val="16"/>
                <w:szCs w:val="16"/>
              </w:rPr>
              <w:t xml:space="preserve">г. Ереван, </w:t>
            </w:r>
            <w:proofErr w:type="spellStart"/>
            <w:r w:rsidRPr="007F299C">
              <w:rPr>
                <w:rFonts w:ascii="GHEA Grapalat" w:hAnsi="GHEA Grapalat" w:cs="Calibri"/>
                <w:color w:val="000000"/>
                <w:sz w:val="16"/>
                <w:szCs w:val="16"/>
              </w:rPr>
              <w:t>Гераци</w:t>
            </w:r>
            <w:proofErr w:type="spellEnd"/>
            <w:r w:rsidRPr="007F299C">
              <w:rPr>
                <w:rFonts w:ascii="GHEA Grapalat" w:hAnsi="GHEA Grapalat" w:cs="Calibri"/>
                <w:color w:val="000000"/>
                <w:sz w:val="16"/>
                <w:szCs w:val="16"/>
              </w:rPr>
              <w:t xml:space="preserve"> 5/1</w:t>
            </w:r>
          </w:p>
        </w:tc>
        <w:tc>
          <w:tcPr>
            <w:tcW w:w="1046" w:type="dxa"/>
            <w:vAlign w:val="center"/>
          </w:tcPr>
          <w:p w:rsidR="007F299C" w:rsidRPr="0088021C" w:rsidRDefault="007F299C" w:rsidP="007F299C">
            <w:pPr>
              <w:jc w:val="center"/>
              <w:rPr>
                <w:rFonts w:ascii="GHEA Grapalat" w:hAnsi="GHEA Grapalat"/>
                <w:sz w:val="20"/>
                <w:lang w:val="hy-AM"/>
              </w:rPr>
            </w:pPr>
            <w:r>
              <w:rPr>
                <w:rFonts w:ascii="GHEA Grapalat" w:hAnsi="GHEA Grapalat"/>
                <w:sz w:val="20"/>
              </w:rPr>
              <w:t>5</w:t>
            </w:r>
            <w:r>
              <w:rPr>
                <w:rFonts w:ascii="GHEA Grapalat" w:hAnsi="GHEA Grapalat"/>
                <w:sz w:val="20"/>
                <w:lang w:val="hy-AM"/>
              </w:rPr>
              <w:t>00</w:t>
            </w:r>
          </w:p>
        </w:tc>
        <w:tc>
          <w:tcPr>
            <w:tcW w:w="947" w:type="dxa"/>
            <w:vAlign w:val="center"/>
          </w:tcPr>
          <w:p w:rsidR="007F299C" w:rsidRPr="00803DB1" w:rsidRDefault="007F299C" w:rsidP="007F299C">
            <w:pPr>
              <w:widowControl w:val="0"/>
              <w:jc w:val="center"/>
              <w:rPr>
                <w:rFonts w:ascii="GHEA Grapalat" w:hAnsi="GHEA Grapalat"/>
                <w:sz w:val="16"/>
                <w:szCs w:val="16"/>
              </w:rPr>
            </w:pPr>
            <w:r w:rsidRPr="00803DB1">
              <w:rPr>
                <w:rFonts w:ascii="GHEA Grapalat" w:hAnsi="GHEA Grapalat"/>
                <w:sz w:val="16"/>
                <w:szCs w:val="16"/>
              </w:rPr>
              <w:t xml:space="preserve">со дня заключения договора </w:t>
            </w:r>
            <w:r>
              <w:rPr>
                <w:rFonts w:ascii="GHEA Grapalat" w:hAnsi="GHEA Grapalat"/>
                <w:sz w:val="16"/>
                <w:szCs w:val="16"/>
              </w:rPr>
              <w:t>2</w:t>
            </w:r>
            <w:r w:rsidRPr="00803DB1">
              <w:rPr>
                <w:rFonts w:ascii="GHEA Grapalat" w:hAnsi="GHEA Grapalat"/>
                <w:sz w:val="16"/>
                <w:szCs w:val="16"/>
              </w:rPr>
              <w:t>0 календарный дней</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7F299C" w:rsidRPr="007F299C" w:rsidRDefault="007F299C" w:rsidP="007F299C">
      <w:pPr>
        <w:widowControl w:val="0"/>
        <w:spacing w:after="160"/>
        <w:rPr>
          <w:rFonts w:ascii="GHEA Grapalat" w:hAnsi="GHEA Grapalat"/>
          <w:sz w:val="20"/>
          <w:szCs w:val="20"/>
        </w:rPr>
      </w:pPr>
    </w:p>
    <w:p w:rsidR="007F299C" w:rsidRPr="007F299C" w:rsidRDefault="007F299C" w:rsidP="007F299C">
      <w:pPr>
        <w:widowControl w:val="0"/>
        <w:tabs>
          <w:tab w:val="left" w:pos="2415"/>
        </w:tabs>
        <w:spacing w:after="160"/>
        <w:rPr>
          <w:rFonts w:ascii="GHEA Grapalat" w:hAnsi="GHEA Grapalat"/>
          <w:sz w:val="20"/>
          <w:szCs w:val="20"/>
        </w:rPr>
      </w:pPr>
      <w:r w:rsidRPr="007F299C">
        <w:rPr>
          <w:rFonts w:ascii="GHEA Grapalat" w:hAnsi="GHEA Grapalat"/>
          <w:sz w:val="20"/>
          <w:szCs w:val="20"/>
        </w:rPr>
        <w:t>*</w:t>
      </w:r>
      <w:r w:rsidRPr="007F299C">
        <w:rPr>
          <w:rFonts w:ascii="GHEA Grapalat" w:hAnsi="GHEA Grapalat"/>
          <w:i/>
          <w:sz w:val="20"/>
          <w:szCs w:val="20"/>
        </w:rPr>
        <w:t xml:space="preserve"> Обязательное условие </w:t>
      </w:r>
      <w:proofErr w:type="spellStart"/>
      <w:r w:rsidRPr="007F299C">
        <w:rPr>
          <w:rFonts w:ascii="GHEA Grapalat" w:hAnsi="GHEA Grapalat"/>
          <w:i/>
          <w:sz w:val="20"/>
          <w:szCs w:val="20"/>
        </w:rPr>
        <w:t>неиспользованность</w:t>
      </w:r>
      <w:proofErr w:type="spellEnd"/>
      <w:r w:rsidRPr="007F299C">
        <w:rPr>
          <w:rFonts w:ascii="GHEA Grapalat" w:hAnsi="GHEA Grapalat"/>
          <w:i/>
          <w:sz w:val="20"/>
          <w:szCs w:val="20"/>
        </w:rPr>
        <w:t xml:space="preserve"> товара.</w:t>
      </w:r>
    </w:p>
    <w:p w:rsidR="00071D1C" w:rsidRPr="00B138F3" w:rsidRDefault="00071D1C" w:rsidP="00B46D58">
      <w:pPr>
        <w:widowControl w:val="0"/>
        <w:spacing w:after="160"/>
        <w:jc w:val="right"/>
        <w:rPr>
          <w:rFonts w:ascii="GHEA Grapalat" w:hAnsi="GHEA Grapalat"/>
          <w:i/>
        </w:rPr>
      </w:pPr>
      <w:r w:rsidRPr="007F299C">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1"/>
        <w:gridCol w:w="1969"/>
        <w:gridCol w:w="1924"/>
        <w:gridCol w:w="920"/>
        <w:gridCol w:w="954"/>
        <w:gridCol w:w="668"/>
        <w:gridCol w:w="815"/>
        <w:gridCol w:w="638"/>
        <w:gridCol w:w="638"/>
        <w:gridCol w:w="683"/>
        <w:gridCol w:w="796"/>
        <w:gridCol w:w="864"/>
        <w:gridCol w:w="837"/>
        <w:gridCol w:w="923"/>
        <w:gridCol w:w="841"/>
        <w:gridCol w:w="764"/>
      </w:tblGrid>
      <w:tr w:rsidR="00B138F3" w:rsidRPr="00B138F3" w:rsidTr="00803DB1">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D5B8B">
        <w:trPr>
          <w:trHeight w:val="747"/>
          <w:jc w:val="center"/>
        </w:trPr>
        <w:tc>
          <w:tcPr>
            <w:tcW w:w="167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4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803DB1" w:rsidRPr="00803DB1">
              <w:rPr>
                <w:rFonts w:ascii="GHEA Grapalat" w:hAnsi="GHEA Grapalat"/>
                <w:sz w:val="16"/>
                <w:szCs w:val="16"/>
              </w:rPr>
              <w:t>23</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2"/>
              <w:t>**</w:t>
            </w:r>
          </w:p>
        </w:tc>
      </w:tr>
      <w:tr w:rsidR="00B138F3" w:rsidRPr="00B138F3" w:rsidTr="00FD5B8B">
        <w:trPr>
          <w:trHeight w:val="594"/>
          <w:jc w:val="center"/>
        </w:trPr>
        <w:tc>
          <w:tcPr>
            <w:tcW w:w="1671" w:type="dxa"/>
          </w:tcPr>
          <w:p w:rsidR="00071D1C" w:rsidRPr="00B138F3" w:rsidRDefault="00071D1C" w:rsidP="00B46D58">
            <w:pPr>
              <w:widowControl w:val="0"/>
              <w:jc w:val="center"/>
              <w:rPr>
                <w:rFonts w:ascii="GHEA Grapalat" w:hAnsi="GHEA Grapalat"/>
                <w:sz w:val="16"/>
                <w:szCs w:val="16"/>
              </w:rPr>
            </w:pPr>
          </w:p>
        </w:tc>
        <w:tc>
          <w:tcPr>
            <w:tcW w:w="1969" w:type="dxa"/>
          </w:tcPr>
          <w:p w:rsidR="00071D1C" w:rsidRPr="00B138F3" w:rsidRDefault="00071D1C" w:rsidP="00B46D58">
            <w:pPr>
              <w:widowControl w:val="0"/>
              <w:jc w:val="center"/>
              <w:rPr>
                <w:rFonts w:ascii="GHEA Grapalat" w:hAnsi="GHEA Grapalat"/>
                <w:sz w:val="16"/>
                <w:szCs w:val="16"/>
              </w:rPr>
            </w:pPr>
          </w:p>
        </w:tc>
        <w:tc>
          <w:tcPr>
            <w:tcW w:w="1924" w:type="dxa"/>
          </w:tcPr>
          <w:p w:rsidR="00071D1C" w:rsidRPr="00B138F3" w:rsidRDefault="00071D1C" w:rsidP="00B46D58">
            <w:pPr>
              <w:widowControl w:val="0"/>
              <w:jc w:val="center"/>
              <w:rPr>
                <w:rFonts w:ascii="GHEA Grapalat" w:hAnsi="GHEA Grapalat"/>
                <w:sz w:val="16"/>
                <w:szCs w:val="16"/>
              </w:rPr>
            </w:pPr>
          </w:p>
        </w:tc>
        <w:tc>
          <w:tcPr>
            <w:tcW w:w="9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5"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4"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FD5B8B" w:rsidRPr="00B138F3" w:rsidTr="00FD5B8B">
        <w:trPr>
          <w:trHeight w:val="404"/>
          <w:jc w:val="center"/>
        </w:trPr>
        <w:tc>
          <w:tcPr>
            <w:tcW w:w="1671" w:type="dxa"/>
            <w:vAlign w:val="center"/>
          </w:tcPr>
          <w:p w:rsidR="00FD5B8B" w:rsidRPr="00803DB1" w:rsidRDefault="00FD5B8B" w:rsidP="00FD5B8B">
            <w:pPr>
              <w:jc w:val="center"/>
              <w:rPr>
                <w:rFonts w:ascii="GHEA Grapalat" w:hAnsi="GHEA Grapalat"/>
                <w:sz w:val="18"/>
                <w:szCs w:val="18"/>
              </w:rPr>
            </w:pPr>
            <w:r w:rsidRPr="00803DB1">
              <w:rPr>
                <w:rFonts w:ascii="GHEA Grapalat" w:hAnsi="GHEA Grapalat" w:cs="Calibri"/>
                <w:color w:val="000000"/>
                <w:sz w:val="18"/>
                <w:szCs w:val="18"/>
              </w:rPr>
              <w:t>1</w:t>
            </w:r>
          </w:p>
        </w:tc>
        <w:tc>
          <w:tcPr>
            <w:tcW w:w="1969" w:type="dxa"/>
            <w:vAlign w:val="center"/>
          </w:tcPr>
          <w:p w:rsidR="00FD5B8B" w:rsidRPr="00803DB1" w:rsidRDefault="007F299C" w:rsidP="00FD5B8B">
            <w:pPr>
              <w:jc w:val="center"/>
              <w:rPr>
                <w:rFonts w:ascii="GHEA Grapalat" w:hAnsi="GHEA Grapalat"/>
                <w:sz w:val="18"/>
                <w:szCs w:val="18"/>
              </w:rPr>
            </w:pPr>
            <w:r w:rsidRPr="007F299C">
              <w:rPr>
                <w:rFonts w:ascii="GHEA Grapalat" w:hAnsi="GHEA Grapalat"/>
                <w:sz w:val="18"/>
                <w:szCs w:val="18"/>
              </w:rPr>
              <w:t>33691421</w:t>
            </w:r>
          </w:p>
        </w:tc>
        <w:tc>
          <w:tcPr>
            <w:tcW w:w="1924" w:type="dxa"/>
            <w:vAlign w:val="center"/>
          </w:tcPr>
          <w:p w:rsidR="00FD5B8B" w:rsidRPr="00803DB1" w:rsidRDefault="007F299C" w:rsidP="00FD5B8B">
            <w:pPr>
              <w:rPr>
                <w:rFonts w:ascii="GHEA Grapalat" w:hAnsi="GHEA Grapalat" w:cs="Calibri"/>
                <w:color w:val="000000"/>
                <w:sz w:val="20"/>
                <w:szCs w:val="20"/>
              </w:rPr>
            </w:pPr>
            <w:r w:rsidRPr="007F299C">
              <w:rPr>
                <w:rFonts w:ascii="GHEA Grapalat" w:hAnsi="GHEA Grapalat" w:cs="Calibri"/>
                <w:color w:val="000000"/>
                <w:sz w:val="20"/>
                <w:szCs w:val="20"/>
              </w:rPr>
              <w:t>Формалин 40%</w:t>
            </w:r>
          </w:p>
        </w:tc>
        <w:tc>
          <w:tcPr>
            <w:tcW w:w="920" w:type="dxa"/>
          </w:tcPr>
          <w:p w:rsidR="00FD5B8B" w:rsidRPr="00A71D81" w:rsidRDefault="00FD5B8B" w:rsidP="00FD5B8B">
            <w:pPr>
              <w:jc w:val="center"/>
              <w:rPr>
                <w:rFonts w:ascii="GHEA Grapalat" w:hAnsi="GHEA Grapalat"/>
                <w:lang w:val="pt-BR"/>
              </w:rPr>
            </w:pPr>
            <w:r>
              <w:rPr>
                <w:rFonts w:ascii="GHEA Grapalat" w:hAnsi="GHEA Grapalat"/>
                <w:lang w:val="pt-BR"/>
              </w:rPr>
              <w:t>-</w:t>
            </w:r>
          </w:p>
        </w:tc>
        <w:tc>
          <w:tcPr>
            <w:tcW w:w="954" w:type="dxa"/>
          </w:tcPr>
          <w:p w:rsidR="00FD5B8B" w:rsidRPr="00A71D81" w:rsidRDefault="00FD5B8B" w:rsidP="00FD5B8B">
            <w:pPr>
              <w:jc w:val="center"/>
              <w:rPr>
                <w:rFonts w:ascii="GHEA Grapalat" w:hAnsi="GHEA Grapalat"/>
                <w:lang w:val="pt-BR"/>
              </w:rPr>
            </w:pPr>
            <w:r>
              <w:rPr>
                <w:rFonts w:ascii="GHEA Grapalat" w:hAnsi="GHEA Grapalat"/>
                <w:lang w:val="pt-BR"/>
              </w:rPr>
              <w:t>-</w:t>
            </w:r>
          </w:p>
        </w:tc>
        <w:tc>
          <w:tcPr>
            <w:tcW w:w="668"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w:t>
            </w:r>
          </w:p>
        </w:tc>
        <w:tc>
          <w:tcPr>
            <w:tcW w:w="815"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tcPr>
          <w:p w:rsidR="00FD5B8B" w:rsidRPr="007F299C" w:rsidRDefault="007F299C" w:rsidP="00FD5B8B">
            <w:pPr>
              <w:jc w:val="center"/>
              <w:rPr>
                <w:rFonts w:ascii="GHEA Grapalat" w:hAnsi="GHEA Grapalat" w:cs="Arial"/>
                <w:sz w:val="18"/>
                <w:szCs w:val="18"/>
              </w:rPr>
            </w:pPr>
            <w:r>
              <w:rPr>
                <w:rFonts w:ascii="GHEA Grapalat" w:hAnsi="GHEA Grapalat" w:cs="Arial"/>
                <w:sz w:val="18"/>
                <w:szCs w:val="18"/>
              </w:rPr>
              <w:t>-</w:t>
            </w:r>
          </w:p>
        </w:tc>
        <w:tc>
          <w:tcPr>
            <w:tcW w:w="638" w:type="dxa"/>
          </w:tcPr>
          <w:p w:rsidR="00FD5B8B" w:rsidRPr="007F299C" w:rsidRDefault="007F299C" w:rsidP="00FD5B8B">
            <w:pPr>
              <w:jc w:val="center"/>
              <w:rPr>
                <w:rFonts w:ascii="GHEA Grapalat" w:hAnsi="GHEA Grapalat" w:cs="Arial"/>
                <w:sz w:val="18"/>
                <w:szCs w:val="18"/>
              </w:rPr>
            </w:pPr>
            <w:r>
              <w:rPr>
                <w:rFonts w:ascii="GHEA Grapalat" w:hAnsi="GHEA Grapalat" w:cs="Arial"/>
                <w:sz w:val="18"/>
                <w:szCs w:val="18"/>
              </w:rPr>
              <w:t>-</w:t>
            </w:r>
          </w:p>
        </w:tc>
        <w:tc>
          <w:tcPr>
            <w:tcW w:w="683"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796"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864"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837"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923"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841" w:type="dxa"/>
          </w:tcPr>
          <w:p w:rsidR="00FD5B8B" w:rsidRPr="00A71D81" w:rsidRDefault="00FD5B8B" w:rsidP="00FD5B8B">
            <w:pPr>
              <w:jc w:val="center"/>
              <w:rPr>
                <w:rFonts w:ascii="GHEA Grapalat" w:hAnsi="GHEA Grapalat" w:cs="Arial"/>
                <w:sz w:val="18"/>
                <w:szCs w:val="18"/>
                <w:lang w:val="pt-BR"/>
              </w:rPr>
            </w:pPr>
            <w:r>
              <w:rPr>
                <w:rFonts w:ascii="GHEA Grapalat" w:hAnsi="GHEA Grapalat" w:cs="Arial"/>
                <w:sz w:val="18"/>
                <w:szCs w:val="18"/>
                <w:lang w:val="pt-BR"/>
              </w:rPr>
              <w:t>100%</w:t>
            </w:r>
          </w:p>
        </w:tc>
        <w:tc>
          <w:tcPr>
            <w:tcW w:w="764" w:type="dxa"/>
          </w:tcPr>
          <w:p w:rsidR="00FD5B8B" w:rsidRPr="00A71D81" w:rsidRDefault="00FD5B8B" w:rsidP="00FD5B8B">
            <w:pPr>
              <w:jc w:val="center"/>
              <w:rPr>
                <w:rFonts w:ascii="GHEA Grapalat" w:hAnsi="GHEA Grapalat"/>
                <w:b/>
                <w:lang w:val="pt-BR"/>
              </w:rPr>
            </w:pPr>
            <w:r>
              <w:rPr>
                <w:rFonts w:ascii="GHEA Grapalat" w:hAnsi="GHEA Grapalat" w:cs="Arial"/>
                <w:sz w:val="18"/>
                <w:szCs w:val="18"/>
                <w:lang w:val="pt-BR"/>
              </w:rPr>
              <w:t>100%</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5BC" w:rsidRDefault="005905BC">
      <w:r>
        <w:separator/>
      </w:r>
    </w:p>
  </w:endnote>
  <w:endnote w:type="continuationSeparator" w:id="0">
    <w:p w:rsidR="005905BC" w:rsidRDefault="00590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C91CE5" w:rsidRPr="00C861E9" w:rsidRDefault="00C91CE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108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5BC" w:rsidRDefault="005905BC">
      <w:r>
        <w:separator/>
      </w:r>
    </w:p>
  </w:footnote>
  <w:footnote w:type="continuationSeparator" w:id="0">
    <w:p w:rsidR="005905BC" w:rsidRDefault="005905BC">
      <w:r>
        <w:continuationSeparator/>
      </w:r>
    </w:p>
  </w:footnote>
  <w:footnote w:id="1">
    <w:p w:rsidR="00C91CE5" w:rsidRPr="00CA2B01" w:rsidRDefault="00C91CE5"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C91CE5" w:rsidRPr="00CA2B01" w:rsidRDefault="00C91CE5"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C91CE5" w:rsidRPr="00CA2B01" w:rsidRDefault="00C91CE5"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2">
    <w:p w:rsidR="00C91CE5" w:rsidRPr="00A31673" w:rsidRDefault="00C91CE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C91CE5" w:rsidRPr="008416BA" w:rsidRDefault="00C91CE5"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91CE5" w:rsidRDefault="00C91CE5" w:rsidP="006B3E56">
      <w:pPr>
        <w:jc w:val="both"/>
      </w:pPr>
    </w:p>
    <w:p w:rsidR="00C91CE5" w:rsidRPr="008B70EB" w:rsidRDefault="00C91CE5"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C91CE5" w:rsidRPr="008B70EB" w:rsidRDefault="00C91CE5"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w:t>
      </w:r>
      <w:proofErr w:type="gramStart"/>
      <w:r w:rsidRPr="008B70EB">
        <w:rPr>
          <w:rFonts w:ascii="GHEA Grapalat" w:hAnsi="GHEA Grapalat"/>
          <w:i/>
          <w:sz w:val="20"/>
          <w:szCs w:val="20"/>
        </w:rPr>
        <w:t>"</w:t>
      </w:r>
      <w:proofErr w:type="gramEnd"/>
      <w:r w:rsidRPr="008B70EB">
        <w:rPr>
          <w:rFonts w:ascii="GHEA Grapalat" w:hAnsi="GHEA Grapalat"/>
          <w:i/>
          <w:sz w:val="20"/>
          <w:szCs w:val="20"/>
        </w:rPr>
        <w:t xml:space="preserve">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C91CE5" w:rsidRPr="008B70EB" w:rsidRDefault="00C91CE5"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C91CE5" w:rsidRPr="0055588B" w:rsidRDefault="00C91CE5" w:rsidP="00637230">
      <w:pPr>
        <w:jc w:val="both"/>
        <w:rPr>
          <w:rFonts w:asciiTheme="minorHAnsi" w:hAnsiTheme="minorHAnsi"/>
        </w:rPr>
      </w:pPr>
    </w:p>
  </w:footnote>
  <w:footnote w:id="4">
    <w:p w:rsidR="00C91CE5" w:rsidRPr="00D3436F" w:rsidRDefault="00C91CE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C91CE5" w:rsidRPr="00D3436F" w:rsidRDefault="00C91CE5">
      <w:pPr>
        <w:pStyle w:val="af2"/>
        <w:rPr>
          <w:lang w:val="es-ES"/>
        </w:rPr>
      </w:pPr>
    </w:p>
  </w:footnote>
  <w:footnote w:id="5">
    <w:p w:rsidR="00C91CE5" w:rsidRPr="008842CE" w:rsidRDefault="00C91CE5" w:rsidP="003D2FE2">
      <w:pPr>
        <w:pStyle w:val="af2"/>
        <w:jc w:val="both"/>
      </w:pPr>
    </w:p>
  </w:footnote>
  <w:footnote w:id="6">
    <w:p w:rsidR="00C91CE5" w:rsidRPr="008842CE" w:rsidRDefault="00C91CE5" w:rsidP="000A214C">
      <w:pPr>
        <w:pStyle w:val="af2"/>
        <w:jc w:val="both"/>
      </w:pPr>
    </w:p>
  </w:footnote>
  <w:footnote w:id="7">
    <w:p w:rsidR="00C91CE5" w:rsidRDefault="00C91CE5" w:rsidP="00D3436F">
      <w:pPr>
        <w:pStyle w:val="af2"/>
        <w:widowControl w:val="0"/>
        <w:jc w:val="both"/>
        <w:rPr>
          <w:ins w:id="1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C91CE5" w:rsidRPr="00F21C0D" w:rsidRDefault="00C91CE5" w:rsidP="00D3436F">
      <w:pPr>
        <w:pStyle w:val="af2"/>
        <w:widowControl w:val="0"/>
        <w:jc w:val="both"/>
        <w:rPr>
          <w:lang w:val="hy-AM"/>
        </w:rPr>
      </w:pPr>
    </w:p>
  </w:footnote>
  <w:footnote w:id="8">
    <w:p w:rsidR="00C91CE5" w:rsidRPr="00402BC3" w:rsidRDefault="00C91CE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C91CE5" w:rsidRPr="00552088" w:rsidRDefault="00C91CE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C91CE5" w:rsidRPr="00D3436F" w:rsidRDefault="00C91CE5">
      <w:pPr>
        <w:pStyle w:val="af2"/>
        <w:rPr>
          <w:lang w:val="hy-AM"/>
        </w:rPr>
      </w:pPr>
    </w:p>
  </w:footnote>
  <w:footnote w:id="9">
    <w:p w:rsidR="00C91CE5" w:rsidRPr="00D3436F" w:rsidRDefault="00C91CE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C91CE5" w:rsidRPr="008842CE" w:rsidRDefault="00C91CE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91CE5" w:rsidRPr="00D3436F" w:rsidRDefault="00C91CE5">
      <w:pPr>
        <w:pStyle w:val="af2"/>
        <w:rPr>
          <w:lang w:val="hy-AM"/>
        </w:rPr>
      </w:pPr>
    </w:p>
  </w:footnote>
  <w:footnote w:id="11">
    <w:p w:rsidR="00C91CE5" w:rsidRPr="008842CE" w:rsidRDefault="00C91CE5"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w:t>
      </w:r>
      <w:proofErr w:type="gramStart"/>
      <w:r w:rsidRPr="008842CE">
        <w:rPr>
          <w:rFonts w:ascii="GHEA Grapalat" w:hAnsi="GHEA Grapalat"/>
          <w:i/>
        </w:rPr>
        <w:t>возрастания..</w:t>
      </w:r>
      <w:proofErr w:type="gramEnd"/>
    </w:p>
  </w:footnote>
  <w:footnote w:id="12">
    <w:p w:rsidR="00C91CE5" w:rsidRPr="008842CE" w:rsidRDefault="00C91CE5"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D3B69712"/>
    <w:lvl w:ilvl="0" w:tplc="2F5E74B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9"/>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8"/>
  </w:num>
  <w:num w:numId="13">
    <w:abstractNumId w:val="26"/>
  </w:num>
  <w:num w:numId="14">
    <w:abstractNumId w:val="11"/>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5"/>
  </w:num>
  <w:num w:numId="31">
    <w:abstractNumId w:val="22"/>
  </w:num>
  <w:num w:numId="32">
    <w:abstractNumId w:val="23"/>
  </w:num>
  <w:num w:numId="33">
    <w:abstractNumId w:val="12"/>
  </w:num>
  <w:num w:numId="34">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96A"/>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5E30"/>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0E1"/>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A1B"/>
    <w:rsid w:val="001E3D3F"/>
    <w:rsid w:val="001E402A"/>
    <w:rsid w:val="001E4776"/>
    <w:rsid w:val="001E47D5"/>
    <w:rsid w:val="001E48BA"/>
    <w:rsid w:val="001E4A24"/>
    <w:rsid w:val="001E5412"/>
    <w:rsid w:val="001E55B2"/>
    <w:rsid w:val="001E5687"/>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2A0"/>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73"/>
    <w:rsid w:val="003C3660"/>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AD7"/>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FF3"/>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09E"/>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588B"/>
    <w:rsid w:val="0055623A"/>
    <w:rsid w:val="005563D9"/>
    <w:rsid w:val="00556673"/>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53F2"/>
    <w:rsid w:val="005F581A"/>
    <w:rsid w:val="005F6602"/>
    <w:rsid w:val="005F7C1D"/>
    <w:rsid w:val="00602490"/>
    <w:rsid w:val="0060526C"/>
    <w:rsid w:val="006057C9"/>
    <w:rsid w:val="00606328"/>
    <w:rsid w:val="0060652B"/>
    <w:rsid w:val="00606B84"/>
    <w:rsid w:val="00607120"/>
    <w:rsid w:val="00607F7B"/>
    <w:rsid w:val="00610EA1"/>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6EE"/>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78C"/>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57B"/>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4126"/>
    <w:rsid w:val="007F503F"/>
    <w:rsid w:val="007F5A5F"/>
    <w:rsid w:val="007F672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295D"/>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15B"/>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91"/>
    <w:rsid w:val="009F0E95"/>
    <w:rsid w:val="009F10E4"/>
    <w:rsid w:val="009F18D0"/>
    <w:rsid w:val="009F1FF7"/>
    <w:rsid w:val="009F2561"/>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88"/>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D7BC1"/>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1AC"/>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CE5"/>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3AC"/>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C8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661"/>
    <w:rsid w:val="00DA1801"/>
    <w:rsid w:val="00DA187D"/>
    <w:rsid w:val="00DA1AF1"/>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7D3"/>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EF7A00"/>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F434A"/>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12275-0D60-41FE-BC3D-3703FD3E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2151</TotalTime>
  <Pages>85</Pages>
  <Words>19763</Words>
  <Characters>112655</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1212</cp:revision>
  <cp:lastPrinted>2018-02-16T07:12:00Z</cp:lastPrinted>
  <dcterms:created xsi:type="dcterms:W3CDTF">2019-10-28T07:04:00Z</dcterms:created>
  <dcterms:modified xsi:type="dcterms:W3CDTF">2023-06-01T05:19:00Z</dcterms:modified>
</cp:coreProperties>
</file>